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3D1FFCF" w14:textId="77777777" w:rsidR="00B00C28" w:rsidRDefault="00916C09">
      <w:pPr>
        <w:spacing w:before="24"/>
        <w:ind w:left="113"/>
        <w:jc w:val="both"/>
        <w:rPr>
          <w:rFonts w:ascii="Arial" w:eastAsia="Arial" w:hAnsi="Arial" w:cs="Arial"/>
          <w:sz w:val="41"/>
          <w:szCs w:val="41"/>
        </w:rPr>
      </w:pPr>
      <w:r>
        <w:rPr>
          <w:rFonts w:ascii="Arial" w:hAnsi="Arial"/>
          <w:b/>
          <w:sz w:val="41"/>
        </w:rPr>
        <w:t>Analysis</w:t>
      </w:r>
      <w:r>
        <w:rPr>
          <w:rFonts w:ascii="Arial" w:hAnsi="Arial"/>
          <w:b/>
          <w:spacing w:val="-47"/>
          <w:sz w:val="41"/>
        </w:rPr>
        <w:t xml:space="preserve"> </w:t>
      </w:r>
      <w:r>
        <w:rPr>
          <w:rFonts w:ascii="Arial" w:hAnsi="Arial"/>
          <w:b/>
          <w:sz w:val="41"/>
        </w:rPr>
        <w:t>of</w:t>
      </w:r>
      <w:r>
        <w:rPr>
          <w:rFonts w:ascii="Arial" w:hAnsi="Arial"/>
          <w:b/>
          <w:spacing w:val="-47"/>
          <w:sz w:val="41"/>
        </w:rPr>
        <w:t xml:space="preserve"> </w:t>
      </w:r>
      <w:proofErr w:type="spellStart"/>
      <w:r>
        <w:rPr>
          <w:rFonts w:ascii="Arial" w:hAnsi="Arial"/>
          <w:b/>
          <w:sz w:val="41"/>
        </w:rPr>
        <w:t>ProMED­mail</w:t>
      </w:r>
      <w:proofErr w:type="spellEnd"/>
      <w:r>
        <w:rPr>
          <w:rFonts w:ascii="Arial" w:hAnsi="Arial"/>
          <w:b/>
          <w:spacing w:val="-47"/>
          <w:sz w:val="41"/>
        </w:rPr>
        <w:t xml:space="preserve"> </w:t>
      </w:r>
      <w:r>
        <w:rPr>
          <w:rFonts w:ascii="Arial" w:hAnsi="Arial"/>
          <w:b/>
          <w:sz w:val="41"/>
        </w:rPr>
        <w:t>information</w:t>
      </w:r>
      <w:r>
        <w:rPr>
          <w:rFonts w:ascii="Arial" w:hAnsi="Arial"/>
          <w:b/>
          <w:spacing w:val="-47"/>
          <w:sz w:val="41"/>
        </w:rPr>
        <w:t xml:space="preserve"> </w:t>
      </w:r>
      <w:r>
        <w:rPr>
          <w:rFonts w:ascii="Arial" w:hAnsi="Arial"/>
          <w:b/>
          <w:sz w:val="41"/>
        </w:rPr>
        <w:t>network</w:t>
      </w:r>
    </w:p>
    <w:p w14:paraId="0A4F87A9" w14:textId="77777777" w:rsidR="00B00C28" w:rsidRDefault="00916C09">
      <w:pPr>
        <w:pStyle w:val="BodyText"/>
        <w:spacing w:before="235"/>
        <w:jc w:val="both"/>
      </w:pPr>
      <w:r>
        <w:rPr>
          <w:spacing w:val="1"/>
        </w:rPr>
        <w:t>Author:</w:t>
      </w:r>
      <w:r>
        <w:rPr>
          <w:spacing w:val="19"/>
        </w:rPr>
        <w:t xml:space="preserve"> </w:t>
      </w:r>
      <w:r>
        <w:rPr>
          <w:spacing w:val="1"/>
        </w:rPr>
        <w:t>Nathan</w:t>
      </w:r>
      <w:r>
        <w:rPr>
          <w:spacing w:val="22"/>
        </w:rPr>
        <w:t xml:space="preserve"> </w:t>
      </w:r>
      <w:proofErr w:type="spellStart"/>
      <w:r>
        <w:t>Breit</w:t>
      </w:r>
      <w:proofErr w:type="spellEnd"/>
      <w:r>
        <w:rPr>
          <w:spacing w:val="20"/>
        </w:rPr>
        <w:t xml:space="preserve"> </w:t>
      </w:r>
      <w:r>
        <w:rPr>
          <w:spacing w:val="1"/>
        </w:rPr>
        <w:t>(breit@ecohealthalliance.org)</w:t>
      </w:r>
    </w:p>
    <w:p w14:paraId="2814219B" w14:textId="77777777" w:rsidR="00B00C28" w:rsidRDefault="00B00C28">
      <w:pPr>
        <w:rPr>
          <w:rFonts w:ascii="Arial" w:eastAsia="Arial" w:hAnsi="Arial" w:cs="Arial"/>
        </w:rPr>
      </w:pPr>
    </w:p>
    <w:p w14:paraId="275A0E87" w14:textId="77777777" w:rsidR="00B00C28" w:rsidRDefault="00916C09">
      <w:pPr>
        <w:pStyle w:val="Heading2"/>
        <w:spacing w:before="196"/>
        <w:jc w:val="both"/>
        <w:rPr>
          <w:b w:val="0"/>
          <w:bCs w:val="0"/>
        </w:rPr>
      </w:pPr>
      <w:r>
        <w:t>Synopsis</w:t>
      </w:r>
    </w:p>
    <w:p w14:paraId="44EC1501" w14:textId="77777777" w:rsidR="00B00C28" w:rsidRDefault="00916C09">
      <w:pPr>
        <w:pStyle w:val="BodyText"/>
        <w:spacing w:before="244" w:line="303" w:lineRule="auto"/>
        <w:ind w:right="103"/>
        <w:jc w:val="both"/>
      </w:pPr>
      <w:r>
        <w:rPr>
          <w:spacing w:val="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1"/>
        </w:rPr>
        <w:t>an</w:t>
      </w:r>
      <w:r>
        <w:rPr>
          <w:spacing w:val="9"/>
        </w:rPr>
        <w:t xml:space="preserve"> </w:t>
      </w:r>
      <w:r>
        <w:t>analysis</w:t>
      </w:r>
      <w:r>
        <w:rPr>
          <w:spacing w:val="6"/>
        </w:rPr>
        <w:t xml:space="preserve"> </w:t>
      </w:r>
      <w:r>
        <w:rPr>
          <w:spacing w:val="1"/>
        </w:rPr>
        <w:t>of</w:t>
      </w:r>
      <w:r>
        <w:rPr>
          <w:spacing w:val="7"/>
        </w:rPr>
        <w:t xml:space="preserve"> </w:t>
      </w:r>
      <w:r>
        <w:rPr>
          <w:spacing w:val="1"/>
        </w:rPr>
        <w:t>the</w:t>
      </w:r>
      <w:r>
        <w:rPr>
          <w:spacing w:val="9"/>
        </w:rPr>
        <w:t xml:space="preserve"> </w:t>
      </w:r>
      <w:r>
        <w:rPr>
          <w:spacing w:val="1"/>
        </w:rPr>
        <w:t>news</w:t>
      </w:r>
      <w:r>
        <w:rPr>
          <w:spacing w:val="5"/>
        </w:rPr>
        <w:t xml:space="preserve"> </w:t>
      </w:r>
      <w:r>
        <w:rPr>
          <w:spacing w:val="1"/>
        </w:rPr>
        <w:t>sources</w:t>
      </w:r>
      <w:r>
        <w:rPr>
          <w:spacing w:val="6"/>
        </w:rPr>
        <w:t xml:space="preserve"> </w:t>
      </w:r>
      <w:r>
        <w:rPr>
          <w:spacing w:val="1"/>
        </w:rPr>
        <w:t>and</w:t>
      </w:r>
      <w:r>
        <w:rPr>
          <w:spacing w:val="9"/>
        </w:rPr>
        <w:t xml:space="preserve"> </w:t>
      </w:r>
      <w:r>
        <w:rPr>
          <w:spacing w:val="1"/>
        </w:rPr>
        <w:t>organizations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1"/>
        </w:rPr>
        <w:t>content</w:t>
      </w:r>
      <w:r>
        <w:rPr>
          <w:spacing w:val="7"/>
        </w:rPr>
        <w:t xml:space="preserve"> </w:t>
      </w:r>
      <w:r>
        <w:rPr>
          <w:spacing w:val="1"/>
        </w:rPr>
        <w:t>posted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proofErr w:type="spellStart"/>
      <w:r>
        <w:t>ProMED­mail</w:t>
      </w:r>
      <w:proofErr w:type="spellEnd"/>
      <w:r>
        <w:t>.</w:t>
      </w:r>
      <w:r>
        <w:rPr>
          <w:spacing w:val="7"/>
        </w:rPr>
        <w:t xml:space="preserve"> </w:t>
      </w:r>
      <w:r>
        <w:rPr>
          <w:spacing w:val="2"/>
        </w:rPr>
        <w:t>The</w:t>
      </w:r>
      <w:r>
        <w:rPr>
          <w:spacing w:val="9"/>
        </w:rPr>
        <w:t xml:space="preserve"> </w:t>
      </w:r>
      <w:r>
        <w:rPr>
          <w:spacing w:val="1"/>
        </w:rPr>
        <w:t>key</w:t>
      </w:r>
      <w:r>
        <w:rPr>
          <w:spacing w:val="6"/>
        </w:rPr>
        <w:t xml:space="preserve"> </w:t>
      </w:r>
      <w:r>
        <w:rPr>
          <w:spacing w:val="1"/>
        </w:rPr>
        <w:t>question</w:t>
      </w:r>
      <w:r>
        <w:rPr>
          <w:spacing w:val="82"/>
          <w:w w:val="101"/>
        </w:rPr>
        <w:t xml:space="preserve"> </w:t>
      </w:r>
      <w:r>
        <w:rPr>
          <w:spacing w:val="-1"/>
        </w:rPr>
        <w:t>it</w:t>
      </w:r>
      <w:r>
        <w:rPr>
          <w:spacing w:val="21"/>
        </w:rPr>
        <w:t xml:space="preserve"> </w:t>
      </w:r>
      <w:r>
        <w:rPr>
          <w:spacing w:val="1"/>
        </w:rPr>
        <w:t>seeks</w:t>
      </w:r>
      <w:r>
        <w:rPr>
          <w:spacing w:val="19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rPr>
          <w:spacing w:val="1"/>
        </w:rPr>
        <w:t>answer</w:t>
      </w:r>
      <w:r>
        <w:rPr>
          <w:spacing w:val="25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t>"How</w:t>
      </w:r>
      <w:r>
        <w:rPr>
          <w:spacing w:val="18"/>
        </w:rPr>
        <w:t xml:space="preserve"> </w:t>
      </w:r>
      <w:r>
        <w:rPr>
          <w:spacing w:val="1"/>
        </w:rPr>
        <w:t>can</w:t>
      </w:r>
      <w:r>
        <w:rPr>
          <w:spacing w:val="23"/>
        </w:rPr>
        <w:t xml:space="preserve"> </w:t>
      </w:r>
      <w:r>
        <w:rPr>
          <w:spacing w:val="1"/>
        </w:rPr>
        <w:t>news</w:t>
      </w:r>
      <w:r>
        <w:rPr>
          <w:spacing w:val="19"/>
        </w:rPr>
        <w:t xml:space="preserve"> </w:t>
      </w:r>
      <w:r>
        <w:rPr>
          <w:spacing w:val="1"/>
        </w:rPr>
        <w:t>gathering</w:t>
      </w:r>
      <w:r>
        <w:rPr>
          <w:spacing w:val="23"/>
        </w:rPr>
        <w:t xml:space="preserve"> </w:t>
      </w:r>
      <w:r>
        <w:rPr>
          <w:spacing w:val="1"/>
        </w:rPr>
        <w:t>efforts</w:t>
      </w:r>
      <w:r>
        <w:rPr>
          <w:spacing w:val="20"/>
        </w:rPr>
        <w:t xml:space="preserve"> </w:t>
      </w:r>
      <w:r>
        <w:rPr>
          <w:spacing w:val="1"/>
        </w:rPr>
        <w:t>be</w:t>
      </w:r>
      <w:r>
        <w:rPr>
          <w:spacing w:val="23"/>
        </w:rPr>
        <w:t xml:space="preserve"> </w:t>
      </w:r>
      <w:r>
        <w:rPr>
          <w:spacing w:val="1"/>
        </w:rPr>
        <w:t>focused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rPr>
          <w:spacing w:val="1"/>
        </w:rPr>
        <w:t>improve</w:t>
      </w:r>
      <w:r>
        <w:rPr>
          <w:spacing w:val="23"/>
        </w:rPr>
        <w:t xml:space="preserve"> </w:t>
      </w:r>
      <w:proofErr w:type="spellStart"/>
      <w:r>
        <w:rPr>
          <w:spacing w:val="1"/>
        </w:rPr>
        <w:t>ProMED</w:t>
      </w:r>
      <w:r>
        <w:rPr>
          <w:spacing w:val="3"/>
        </w:rPr>
        <w:t>­</w:t>
      </w:r>
      <w:r>
        <w:rPr>
          <w:spacing w:val="1"/>
        </w:rPr>
        <w:t>mail's</w:t>
      </w:r>
      <w:proofErr w:type="spellEnd"/>
      <w:r>
        <w:rPr>
          <w:spacing w:val="20"/>
        </w:rPr>
        <w:t xml:space="preserve"> </w:t>
      </w:r>
      <w:r>
        <w:t>efficiency?"</w:t>
      </w:r>
      <w:r>
        <w:rPr>
          <w:spacing w:val="20"/>
        </w:rPr>
        <w:t xml:space="preserve"> </w:t>
      </w:r>
      <w:r>
        <w:rPr>
          <w:spacing w:val="-2"/>
        </w:rPr>
        <w:t>We</w:t>
      </w:r>
      <w:r>
        <w:rPr>
          <w:spacing w:val="40"/>
          <w:w w:val="101"/>
        </w:rPr>
        <w:t xml:space="preserve"> </w:t>
      </w:r>
      <w:r>
        <w:rPr>
          <w:spacing w:val="1"/>
        </w:rPr>
        <w:t>hope</w:t>
      </w:r>
      <w:r>
        <w:rPr>
          <w:spacing w:val="56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rPr>
          <w:spacing w:val="1"/>
        </w:rPr>
        <w:t>provide</w:t>
      </w:r>
      <w:r>
        <w:rPr>
          <w:spacing w:val="56"/>
        </w:rPr>
        <w:t xml:space="preserve"> </w:t>
      </w:r>
      <w:r>
        <w:rPr>
          <w:spacing w:val="1"/>
        </w:rPr>
        <w:t>actionable</w:t>
      </w:r>
      <w:r>
        <w:rPr>
          <w:spacing w:val="57"/>
        </w:rPr>
        <w:t xml:space="preserve"> </w:t>
      </w:r>
      <w:r>
        <w:t>insights</w:t>
      </w:r>
      <w:r>
        <w:rPr>
          <w:spacing w:val="53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ProMED</w:t>
      </w:r>
      <w:r>
        <w:rPr>
          <w:spacing w:val="51"/>
        </w:rPr>
        <w:t xml:space="preserve"> </w:t>
      </w:r>
      <w:r>
        <w:rPr>
          <w:spacing w:val="1"/>
        </w:rPr>
        <w:t>contributors.</w:t>
      </w:r>
      <w:r>
        <w:rPr>
          <w:spacing w:val="55"/>
        </w:rPr>
        <w:t xml:space="preserve"> </w:t>
      </w:r>
      <w:r>
        <w:rPr>
          <w:spacing w:val="-2"/>
        </w:rPr>
        <w:t>We</w:t>
      </w:r>
      <w:r>
        <w:rPr>
          <w:spacing w:val="57"/>
        </w:rPr>
        <w:t xml:space="preserve"> </w:t>
      </w:r>
      <w:r>
        <w:rPr>
          <w:spacing w:val="1"/>
        </w:rPr>
        <w:t>are</w:t>
      </w:r>
      <w:r>
        <w:rPr>
          <w:spacing w:val="56"/>
        </w:rPr>
        <w:t xml:space="preserve"> </w:t>
      </w:r>
      <w:r>
        <w:rPr>
          <w:spacing w:val="1"/>
        </w:rPr>
        <w:t>interested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rPr>
          <w:spacing w:val="56"/>
        </w:rPr>
        <w:t xml:space="preserve"> </w:t>
      </w:r>
      <w:r>
        <w:t>finding</w:t>
      </w:r>
      <w:r>
        <w:rPr>
          <w:spacing w:val="57"/>
        </w:rPr>
        <w:t xml:space="preserve"> </w:t>
      </w:r>
      <w:r>
        <w:rPr>
          <w:spacing w:val="1"/>
        </w:rPr>
        <w:t>out</w:t>
      </w:r>
      <w:r>
        <w:rPr>
          <w:spacing w:val="55"/>
        </w:rPr>
        <w:t xml:space="preserve"> </w:t>
      </w:r>
      <w:r>
        <w:rPr>
          <w:spacing w:val="1"/>
        </w:rPr>
        <w:t>whether</w:t>
      </w:r>
      <w:r>
        <w:rPr>
          <w:spacing w:val="59"/>
        </w:rPr>
        <w:t xml:space="preserve"> </w:t>
      </w:r>
      <w:r>
        <w:rPr>
          <w:spacing w:val="1"/>
        </w:rPr>
        <w:t>our</w:t>
      </w:r>
      <w:r>
        <w:rPr>
          <w:spacing w:val="96"/>
          <w:w w:val="101"/>
        </w:rPr>
        <w:t xml:space="preserve"> </w:t>
      </w:r>
      <w:r>
        <w:rPr>
          <w:spacing w:val="1"/>
        </w:rPr>
        <w:t>suggestions</w:t>
      </w:r>
      <w:r>
        <w:rPr>
          <w:spacing w:val="9"/>
        </w:rPr>
        <w:t xml:space="preserve"> </w:t>
      </w:r>
      <w:r>
        <w:rPr>
          <w:spacing w:val="1"/>
        </w:rPr>
        <w:t>are</w:t>
      </w:r>
      <w:r>
        <w:rPr>
          <w:spacing w:val="14"/>
        </w:rPr>
        <w:t xml:space="preserve"> </w:t>
      </w:r>
      <w:r>
        <w:rPr>
          <w:spacing w:val="-1"/>
        </w:rPr>
        <w:t>valid</w:t>
      </w:r>
      <w:r>
        <w:rPr>
          <w:spacing w:val="14"/>
        </w:rPr>
        <w:t xml:space="preserve"> </w:t>
      </w:r>
      <w:r>
        <w:rPr>
          <w:spacing w:val="1"/>
        </w:rPr>
        <w:t>and</w:t>
      </w:r>
      <w:r>
        <w:rPr>
          <w:spacing w:val="15"/>
        </w:rPr>
        <w:t xml:space="preserve"> </w:t>
      </w:r>
      <w:r>
        <w:rPr>
          <w:spacing w:val="1"/>
        </w:rPr>
        <w:t>useful,</w:t>
      </w:r>
      <w:r>
        <w:rPr>
          <w:spacing w:val="11"/>
        </w:rPr>
        <w:t xml:space="preserve"> </w:t>
      </w:r>
      <w:r>
        <w:rPr>
          <w:spacing w:val="1"/>
        </w:rPr>
        <w:t>and</w:t>
      </w:r>
      <w:r>
        <w:rPr>
          <w:spacing w:val="15"/>
        </w:rPr>
        <w:t xml:space="preserve"> </w:t>
      </w:r>
      <w:r>
        <w:rPr>
          <w:spacing w:val="1"/>
        </w:rPr>
        <w:t>learning</w:t>
      </w:r>
      <w:r>
        <w:rPr>
          <w:spacing w:val="14"/>
        </w:rPr>
        <w:t xml:space="preserve"> </w:t>
      </w:r>
      <w:r>
        <w:rPr>
          <w:spacing w:val="1"/>
        </w:rPr>
        <w:t>how</w:t>
      </w:r>
      <w:r>
        <w:rPr>
          <w:spacing w:val="8"/>
        </w:rPr>
        <w:t xml:space="preserve"> </w:t>
      </w:r>
      <w:r>
        <w:rPr>
          <w:spacing w:val="1"/>
        </w:rPr>
        <w:t>they</w:t>
      </w:r>
      <w:r>
        <w:rPr>
          <w:spacing w:val="10"/>
        </w:rPr>
        <w:t xml:space="preserve"> </w:t>
      </w:r>
      <w:r>
        <w:t>could</w:t>
      </w:r>
      <w:r>
        <w:rPr>
          <w:spacing w:val="14"/>
        </w:rPr>
        <w:t xml:space="preserve"> </w:t>
      </w:r>
      <w:r>
        <w:rPr>
          <w:spacing w:val="1"/>
        </w:rPr>
        <w:t>be</w:t>
      </w:r>
      <w:r>
        <w:rPr>
          <w:spacing w:val="14"/>
        </w:rPr>
        <w:t xml:space="preserve"> </w:t>
      </w:r>
      <w:r>
        <w:rPr>
          <w:spacing w:val="1"/>
        </w:rPr>
        <w:t>improved.</w:t>
      </w:r>
    </w:p>
    <w:p w14:paraId="2FEE978A" w14:textId="77777777" w:rsidR="00B00C28" w:rsidRDefault="00B00C28">
      <w:pPr>
        <w:spacing w:before="8"/>
        <w:rPr>
          <w:rFonts w:ascii="Arial" w:eastAsia="Arial" w:hAnsi="Arial" w:cs="Arial"/>
          <w:sz w:val="19"/>
          <w:szCs w:val="19"/>
        </w:rPr>
      </w:pPr>
    </w:p>
    <w:p w14:paraId="6F384A3E" w14:textId="77777777" w:rsidR="00B00C28" w:rsidRDefault="00916C09">
      <w:pPr>
        <w:pStyle w:val="BodyText"/>
        <w:spacing w:line="303" w:lineRule="auto"/>
        <w:ind w:right="100"/>
        <w:jc w:val="both"/>
      </w:pPr>
      <w:r>
        <w:rPr>
          <w:spacing w:val="1"/>
        </w:rPr>
        <w:t>Toward</w:t>
      </w:r>
      <w:r>
        <w:rPr>
          <w:spacing w:val="30"/>
        </w:rPr>
        <w:t xml:space="preserve"> </w:t>
      </w:r>
      <w:r>
        <w:t>this</w:t>
      </w:r>
      <w:r>
        <w:rPr>
          <w:spacing w:val="27"/>
        </w:rPr>
        <w:t xml:space="preserve"> </w:t>
      </w:r>
      <w:r>
        <w:rPr>
          <w:spacing w:val="1"/>
        </w:rPr>
        <w:t>end,</w:t>
      </w:r>
      <w:r>
        <w:rPr>
          <w:spacing w:val="29"/>
        </w:rPr>
        <w:t xml:space="preserve"> </w:t>
      </w:r>
      <w:r>
        <w:rPr>
          <w:spacing w:val="-1"/>
        </w:rPr>
        <w:t>we</w:t>
      </w:r>
      <w:r>
        <w:rPr>
          <w:spacing w:val="31"/>
        </w:rPr>
        <w:t xml:space="preserve"> </w:t>
      </w:r>
      <w:r>
        <w:t>identify</w:t>
      </w:r>
      <w:r>
        <w:rPr>
          <w:spacing w:val="26"/>
        </w:rPr>
        <w:t xml:space="preserve"> </w:t>
      </w:r>
      <w:r>
        <w:rPr>
          <w:spacing w:val="1"/>
        </w:rPr>
        <w:t>news</w:t>
      </w:r>
      <w:r>
        <w:rPr>
          <w:spacing w:val="27"/>
        </w:rPr>
        <w:t xml:space="preserve"> </w:t>
      </w:r>
      <w:r>
        <w:rPr>
          <w:spacing w:val="1"/>
        </w:rPr>
        <w:t>sources</w:t>
      </w:r>
      <w:r>
        <w:rPr>
          <w:spacing w:val="26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1"/>
        </w:rPr>
        <w:t>long</w:t>
      </w:r>
      <w:r>
        <w:rPr>
          <w:spacing w:val="31"/>
        </w:rPr>
        <w:t xml:space="preserve"> </w:t>
      </w:r>
      <w:r>
        <w:rPr>
          <w:spacing w:val="1"/>
        </w:rPr>
        <w:t>reporting</w:t>
      </w:r>
      <w:r>
        <w:rPr>
          <w:spacing w:val="31"/>
        </w:rPr>
        <w:t xml:space="preserve"> </w:t>
      </w:r>
      <w:r>
        <w:rPr>
          <w:spacing w:val="1"/>
        </w:rPr>
        <w:t>delays,</w:t>
      </w:r>
      <w:r>
        <w:rPr>
          <w:spacing w:val="29"/>
        </w:rPr>
        <w:t xml:space="preserve"> </w:t>
      </w:r>
      <w:r>
        <w:rPr>
          <w:spacing w:val="1"/>
        </w:rPr>
        <w:t>measure</w:t>
      </w:r>
      <w:r>
        <w:rPr>
          <w:spacing w:val="31"/>
        </w:rPr>
        <w:t xml:space="preserve"> </w:t>
      </w:r>
      <w:proofErr w:type="spellStart"/>
      <w:r>
        <w:t>ProMED's</w:t>
      </w:r>
      <w:proofErr w:type="spellEnd"/>
      <w:r>
        <w:rPr>
          <w:spacing w:val="26"/>
        </w:rPr>
        <w:t xml:space="preserve"> </w:t>
      </w:r>
      <w:r>
        <w:rPr>
          <w:spacing w:val="1"/>
        </w:rPr>
        <w:t>historical</w:t>
      </w:r>
      <w:r>
        <w:rPr>
          <w:spacing w:val="26"/>
        </w:rPr>
        <w:t xml:space="preserve"> </w:t>
      </w:r>
      <w:r>
        <w:rPr>
          <w:spacing w:val="1"/>
        </w:rPr>
        <w:t>reporting</w:t>
      </w:r>
      <w:r>
        <w:rPr>
          <w:spacing w:val="62"/>
          <w:w w:val="101"/>
        </w:rPr>
        <w:t xml:space="preserve"> </w:t>
      </w:r>
      <w:r>
        <w:rPr>
          <w:spacing w:val="1"/>
        </w:rPr>
        <w:t>delay</w:t>
      </w:r>
      <w:r>
        <w:rPr>
          <w:spacing w:val="50"/>
        </w:rPr>
        <w:t xml:space="preserve"> </w:t>
      </w:r>
      <w:r>
        <w:rPr>
          <w:spacing w:val="1"/>
        </w:rPr>
        <w:t>and</w:t>
      </w:r>
      <w:r>
        <w:rPr>
          <w:spacing w:val="53"/>
        </w:rPr>
        <w:t xml:space="preserve"> </w:t>
      </w:r>
      <w:r>
        <w:rPr>
          <w:spacing w:val="1"/>
        </w:rPr>
        <w:t>compare</w:t>
      </w:r>
      <w:r>
        <w:rPr>
          <w:spacing w:val="53"/>
        </w:rPr>
        <w:t xml:space="preserve"> </w:t>
      </w:r>
      <w:r>
        <w:rPr>
          <w:spacing w:val="-1"/>
        </w:rPr>
        <w:t>it</w:t>
      </w:r>
      <w:r>
        <w:rPr>
          <w:spacing w:val="52"/>
        </w:rPr>
        <w:t xml:space="preserve"> </w:t>
      </w:r>
      <w:r>
        <w:rPr>
          <w:spacing w:val="1"/>
        </w:rPr>
        <w:t>year</w:t>
      </w:r>
      <w:r>
        <w:rPr>
          <w:spacing w:val="56"/>
        </w:rPr>
        <w:t xml:space="preserve"> </w:t>
      </w:r>
      <w:r>
        <w:rPr>
          <w:spacing w:val="1"/>
        </w:rPr>
        <w:t>by</w:t>
      </w:r>
      <w:r>
        <w:rPr>
          <w:spacing w:val="50"/>
        </w:rPr>
        <w:t xml:space="preserve"> </w:t>
      </w:r>
      <w:r>
        <w:rPr>
          <w:spacing w:val="1"/>
        </w:rPr>
        <w:t>year,</w:t>
      </w:r>
      <w:r>
        <w:rPr>
          <w:spacing w:val="52"/>
        </w:rPr>
        <w:t xml:space="preserve"> </w:t>
      </w:r>
      <w:r>
        <w:rPr>
          <w:spacing w:val="1"/>
        </w:rPr>
        <w:t>and</w:t>
      </w:r>
      <w:r>
        <w:rPr>
          <w:spacing w:val="53"/>
        </w:rPr>
        <w:t xml:space="preserve"> </w:t>
      </w:r>
      <w:r>
        <w:rPr>
          <w:spacing w:val="1"/>
        </w:rPr>
        <w:t>present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1"/>
        </w:rPr>
        <w:t>method</w:t>
      </w:r>
      <w:r>
        <w:rPr>
          <w:spacing w:val="53"/>
        </w:rPr>
        <w:t xml:space="preserve"> </w:t>
      </w:r>
      <w:r>
        <w:rPr>
          <w:spacing w:val="1"/>
        </w:rPr>
        <w:t>for</w:t>
      </w:r>
      <w:r>
        <w:rPr>
          <w:spacing w:val="56"/>
        </w:rPr>
        <w:t xml:space="preserve"> </w:t>
      </w:r>
      <w:r>
        <w:rPr>
          <w:spacing w:val="1"/>
        </w:rPr>
        <w:t>determining</w:t>
      </w:r>
      <w:r>
        <w:rPr>
          <w:spacing w:val="53"/>
        </w:rPr>
        <w:t xml:space="preserve"> </w:t>
      </w:r>
      <w:r>
        <w:rPr>
          <w:spacing w:val="1"/>
        </w:rPr>
        <w:t>the</w:t>
      </w:r>
      <w:r>
        <w:rPr>
          <w:spacing w:val="53"/>
        </w:rPr>
        <w:t xml:space="preserve"> </w:t>
      </w:r>
      <w:r>
        <w:rPr>
          <w:spacing w:val="1"/>
        </w:rPr>
        <w:t>best</w:t>
      </w:r>
      <w:r>
        <w:rPr>
          <w:spacing w:val="52"/>
        </w:rPr>
        <w:t xml:space="preserve"> </w:t>
      </w:r>
      <w:r>
        <w:rPr>
          <w:spacing w:val="1"/>
        </w:rPr>
        <w:t>sources</w:t>
      </w:r>
      <w:r>
        <w:rPr>
          <w:spacing w:val="50"/>
        </w:rPr>
        <w:t xml:space="preserve"> </w:t>
      </w:r>
      <w:r>
        <w:rPr>
          <w:spacing w:val="1"/>
        </w:rPr>
        <w:t>for</w:t>
      </w:r>
      <w:r>
        <w:rPr>
          <w:spacing w:val="56"/>
        </w:rPr>
        <w:t xml:space="preserve"> </w:t>
      </w:r>
      <w:r>
        <w:rPr>
          <w:spacing w:val="1"/>
        </w:rPr>
        <w:t>gathering</w:t>
      </w:r>
      <w:r>
        <w:rPr>
          <w:spacing w:val="46"/>
          <w:w w:val="101"/>
        </w:rPr>
        <w:t xml:space="preserve"> </w:t>
      </w:r>
      <w:r>
        <w:rPr>
          <w:spacing w:val="1"/>
        </w:rPr>
        <w:t>information</w:t>
      </w:r>
      <w:r>
        <w:rPr>
          <w:spacing w:val="30"/>
        </w:rPr>
        <w:t xml:space="preserve"> </w:t>
      </w:r>
      <w:r>
        <w:rPr>
          <w:spacing w:val="1"/>
        </w:rPr>
        <w:t>from</w:t>
      </w:r>
      <w:r>
        <w:rPr>
          <w:spacing w:val="32"/>
        </w:rPr>
        <w:t xml:space="preserve"> </w:t>
      </w:r>
      <w:r>
        <w:t>specific</w:t>
      </w:r>
      <w:r>
        <w:rPr>
          <w:spacing w:val="27"/>
        </w:rPr>
        <w:t xml:space="preserve"> </w:t>
      </w:r>
      <w:r>
        <w:rPr>
          <w:spacing w:val="1"/>
        </w:rPr>
        <w:t>organizations.</w:t>
      </w:r>
      <w:r>
        <w:rPr>
          <w:spacing w:val="28"/>
        </w:rPr>
        <w:t xml:space="preserve"> </w:t>
      </w:r>
      <w:r>
        <w:rPr>
          <w:spacing w:val="1"/>
        </w:rPr>
        <w:t>Depending</w:t>
      </w:r>
      <w:r>
        <w:rPr>
          <w:spacing w:val="31"/>
        </w:rPr>
        <w:t xml:space="preserve"> </w:t>
      </w:r>
      <w:r>
        <w:rPr>
          <w:spacing w:val="1"/>
        </w:rPr>
        <w:t>on</w:t>
      </w:r>
      <w:r>
        <w:rPr>
          <w:spacing w:val="30"/>
        </w:rPr>
        <w:t xml:space="preserve"> </w:t>
      </w:r>
      <w:r>
        <w:rPr>
          <w:spacing w:val="1"/>
        </w:rPr>
        <w:t>interest</w:t>
      </w:r>
      <w:r>
        <w:rPr>
          <w:spacing w:val="28"/>
        </w:rPr>
        <w:t xml:space="preserve"> </w:t>
      </w:r>
      <w:r>
        <w:rPr>
          <w:spacing w:val="1"/>
        </w:rPr>
        <w:t>from</w:t>
      </w:r>
      <w:r>
        <w:rPr>
          <w:spacing w:val="32"/>
        </w:rPr>
        <w:t xml:space="preserve"> </w:t>
      </w:r>
      <w:r>
        <w:t>ProMED</w:t>
      </w:r>
      <w:r>
        <w:rPr>
          <w:spacing w:val="25"/>
        </w:rPr>
        <w:t xml:space="preserve"> </w:t>
      </w:r>
      <w:r>
        <w:rPr>
          <w:spacing w:val="1"/>
        </w:rPr>
        <w:t>editors,</w:t>
      </w:r>
      <w:r>
        <w:rPr>
          <w:spacing w:val="28"/>
        </w:rPr>
        <w:t xml:space="preserve"> </w:t>
      </w:r>
      <w:r>
        <w:rPr>
          <w:spacing w:val="-1"/>
        </w:rPr>
        <w:t>we</w:t>
      </w:r>
      <w:r>
        <w:rPr>
          <w:spacing w:val="30"/>
        </w:rPr>
        <w:t xml:space="preserve"> </w:t>
      </w:r>
      <w:r>
        <w:rPr>
          <w:spacing w:val="1"/>
        </w:rPr>
        <w:t>can</w:t>
      </w:r>
      <w:r>
        <w:rPr>
          <w:spacing w:val="31"/>
        </w:rPr>
        <w:t xml:space="preserve"> </w:t>
      </w:r>
      <w:r>
        <w:rPr>
          <w:spacing w:val="1"/>
        </w:rPr>
        <w:t>perform</w:t>
      </w:r>
      <w:r>
        <w:rPr>
          <w:spacing w:val="32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2"/>
        </w:rPr>
        <w:t>more</w:t>
      </w:r>
      <w:r>
        <w:rPr>
          <w:spacing w:val="94"/>
          <w:w w:val="101"/>
        </w:rPr>
        <w:t xml:space="preserve"> </w:t>
      </w:r>
      <w:r>
        <w:rPr>
          <w:spacing w:val="1"/>
        </w:rPr>
        <w:t>detailed</w:t>
      </w:r>
      <w:r>
        <w:rPr>
          <w:spacing w:val="60"/>
        </w:rPr>
        <w:t xml:space="preserve"> </w:t>
      </w:r>
      <w:r>
        <w:t>analysis.</w:t>
      </w:r>
      <w:r>
        <w:rPr>
          <w:spacing w:val="57"/>
        </w:rPr>
        <w:t xml:space="preserve"> </w:t>
      </w:r>
      <w:r>
        <w:rPr>
          <w:spacing w:val="2"/>
        </w:rPr>
        <w:t>For</w:t>
      </w:r>
      <w:r>
        <w:rPr>
          <w:spacing w:val="1"/>
        </w:rPr>
        <w:t xml:space="preserve"> example,</w:t>
      </w:r>
      <w:r>
        <w:rPr>
          <w:spacing w:val="58"/>
        </w:rPr>
        <w:t xml:space="preserve"> </w:t>
      </w:r>
      <w:r>
        <w:rPr>
          <w:spacing w:val="1"/>
        </w:rPr>
        <w:t>there</w:t>
      </w:r>
      <w:r>
        <w:rPr>
          <w:spacing w:val="60"/>
        </w:rPr>
        <w:t xml:space="preserve"> </w:t>
      </w:r>
      <w:r>
        <w:rPr>
          <w:spacing w:val="1"/>
        </w:rPr>
        <w:t>are</w:t>
      </w:r>
      <w:r>
        <w:rPr>
          <w:spacing w:val="60"/>
        </w:rPr>
        <w:t xml:space="preserve"> </w:t>
      </w:r>
      <w:r>
        <w:rPr>
          <w:spacing w:val="1"/>
        </w:rPr>
        <w:t>many</w:t>
      </w:r>
      <w:r>
        <w:rPr>
          <w:spacing w:val="56"/>
        </w:rPr>
        <w:t xml:space="preserve"> </w:t>
      </w:r>
      <w:r>
        <w:t>ways</w:t>
      </w:r>
      <w:r>
        <w:rPr>
          <w:spacing w:val="56"/>
        </w:rPr>
        <w:t xml:space="preserve"> </w:t>
      </w:r>
      <w:r>
        <w:t>to</w:t>
      </w:r>
      <w:r>
        <w:rPr>
          <w:spacing w:val="60"/>
        </w:rPr>
        <w:t xml:space="preserve"> </w:t>
      </w:r>
      <w:r>
        <w:rPr>
          <w:spacing w:val="1"/>
        </w:rPr>
        <w:t>further explore</w:t>
      </w:r>
      <w:r>
        <w:rPr>
          <w:spacing w:val="60"/>
        </w:rPr>
        <w:t xml:space="preserve"> </w:t>
      </w:r>
      <w:r>
        <w:rPr>
          <w:spacing w:val="1"/>
        </w:rPr>
        <w:t>the</w:t>
      </w:r>
      <w:r>
        <w:rPr>
          <w:spacing w:val="60"/>
        </w:rPr>
        <w:t xml:space="preserve"> </w:t>
      </w:r>
      <w:r>
        <w:rPr>
          <w:spacing w:val="1"/>
        </w:rPr>
        <w:t>relationships</w:t>
      </w:r>
      <w:r>
        <w:rPr>
          <w:spacing w:val="56"/>
        </w:rPr>
        <w:t xml:space="preserve"> </w:t>
      </w:r>
      <w:r>
        <w:rPr>
          <w:spacing w:val="1"/>
        </w:rPr>
        <w:t>between</w:t>
      </w:r>
      <w:r>
        <w:rPr>
          <w:spacing w:val="80"/>
          <w:w w:val="101"/>
        </w:rPr>
        <w:t xml:space="preserve"> </w:t>
      </w:r>
      <w:r>
        <w:rPr>
          <w:spacing w:val="1"/>
        </w:rPr>
        <w:t>organizations</w:t>
      </w:r>
      <w:r>
        <w:rPr>
          <w:spacing w:val="39"/>
        </w:rPr>
        <w:t xml:space="preserve"> </w:t>
      </w:r>
      <w:r>
        <w:rPr>
          <w:spacing w:val="1"/>
        </w:rPr>
        <w:t>and</w:t>
      </w:r>
      <w:r>
        <w:rPr>
          <w:spacing w:val="44"/>
        </w:rPr>
        <w:t xml:space="preserve"> </w:t>
      </w:r>
      <w:r>
        <w:rPr>
          <w:spacing w:val="1"/>
        </w:rPr>
        <w:t>news</w:t>
      </w:r>
      <w:r>
        <w:rPr>
          <w:spacing w:val="40"/>
        </w:rPr>
        <w:t xml:space="preserve"> </w:t>
      </w:r>
      <w:r>
        <w:rPr>
          <w:spacing w:val="1"/>
        </w:rPr>
        <w:t>sources.</w:t>
      </w:r>
      <w:r>
        <w:rPr>
          <w:spacing w:val="41"/>
        </w:rPr>
        <w:t xml:space="preserve"> </w:t>
      </w:r>
      <w:r>
        <w:t>If</w:t>
      </w:r>
      <w:r>
        <w:rPr>
          <w:spacing w:val="41"/>
        </w:rPr>
        <w:t xml:space="preserve"> </w:t>
      </w:r>
      <w:r>
        <w:rPr>
          <w:spacing w:val="1"/>
        </w:rPr>
        <w:t>the</w:t>
      </w:r>
      <w:r>
        <w:rPr>
          <w:spacing w:val="43"/>
        </w:rPr>
        <w:t xml:space="preserve"> </w:t>
      </w:r>
      <w:r>
        <w:rPr>
          <w:spacing w:val="1"/>
        </w:rPr>
        <w:t>data</w:t>
      </w:r>
      <w:r>
        <w:rPr>
          <w:spacing w:val="43"/>
        </w:rPr>
        <w:t xml:space="preserve"> </w:t>
      </w:r>
      <w:r>
        <w:rPr>
          <w:spacing w:val="1"/>
        </w:rPr>
        <w:t>presented</w:t>
      </w:r>
      <w:r>
        <w:rPr>
          <w:spacing w:val="43"/>
        </w:rPr>
        <w:t xml:space="preserve"> </w:t>
      </w:r>
      <w:r>
        <w:rPr>
          <w:spacing w:val="1"/>
        </w:rPr>
        <w:t>here</w:t>
      </w:r>
      <w:r>
        <w:rPr>
          <w:spacing w:val="43"/>
        </w:rPr>
        <w:t xml:space="preserve"> </w:t>
      </w:r>
      <w:ins w:id="0" w:author="Andrew Huff" w:date="2015-08-05T08:51:00Z">
        <w:r w:rsidR="00F9382D">
          <w:rPr>
            <w:spacing w:val="-1"/>
          </w:rPr>
          <w:t>are</w:t>
        </w:r>
      </w:ins>
      <w:del w:id="1" w:author="Andrew Huff" w:date="2015-08-05T08:51:00Z">
        <w:r w:rsidDel="00F9382D">
          <w:rPr>
            <w:spacing w:val="-1"/>
          </w:rPr>
          <w:delText>i</w:delText>
        </w:r>
        <w:r w:rsidDel="00F9382D">
          <w:rPr>
            <w:spacing w:val="-1"/>
          </w:rPr>
          <w:delText>s</w:delText>
        </w:r>
      </w:del>
      <w:r>
        <w:rPr>
          <w:spacing w:val="40"/>
        </w:rPr>
        <w:t xml:space="preserve"> </w:t>
      </w:r>
      <w:r>
        <w:rPr>
          <w:spacing w:val="1"/>
        </w:rPr>
        <w:t>useful,</w:t>
      </w:r>
      <w:r>
        <w:rPr>
          <w:spacing w:val="41"/>
        </w:rPr>
        <w:t xml:space="preserve"> </w:t>
      </w:r>
      <w:r>
        <w:rPr>
          <w:spacing w:val="-1"/>
        </w:rPr>
        <w:t>we</w:t>
      </w:r>
      <w:r>
        <w:rPr>
          <w:spacing w:val="43"/>
        </w:rPr>
        <w:t xml:space="preserve"> </w:t>
      </w:r>
      <w:r>
        <w:t>could</w:t>
      </w:r>
      <w:r>
        <w:rPr>
          <w:spacing w:val="43"/>
        </w:rPr>
        <w:t xml:space="preserve"> </w:t>
      </w:r>
      <w:r>
        <w:rPr>
          <w:spacing w:val="1"/>
        </w:rPr>
        <w:t>develop</w:t>
      </w:r>
      <w:r>
        <w:rPr>
          <w:spacing w:val="43"/>
        </w:rPr>
        <w:t xml:space="preserve"> </w:t>
      </w:r>
      <w:r>
        <w:rPr>
          <w:spacing w:val="1"/>
        </w:rPr>
        <w:t>interactive</w:t>
      </w:r>
      <w:r>
        <w:rPr>
          <w:spacing w:val="72"/>
          <w:w w:val="101"/>
        </w:rPr>
        <w:t xml:space="preserve"> </w:t>
      </w:r>
      <w:r>
        <w:t>visualizations</w:t>
      </w:r>
      <w:r>
        <w:rPr>
          <w:spacing w:val="13"/>
        </w:rPr>
        <w:t xml:space="preserve"> </w:t>
      </w:r>
      <w:r>
        <w:rPr>
          <w:spacing w:val="1"/>
        </w:rPr>
        <w:t>that</w:t>
      </w:r>
      <w:r>
        <w:rPr>
          <w:spacing w:val="14"/>
        </w:rPr>
        <w:t xml:space="preserve"> </w:t>
      </w:r>
      <w:r>
        <w:t>allow</w:t>
      </w:r>
      <w:r>
        <w:rPr>
          <w:spacing w:val="12"/>
        </w:rPr>
        <w:t xml:space="preserve"> </w:t>
      </w:r>
      <w:r>
        <w:rPr>
          <w:spacing w:val="1"/>
        </w:rPr>
        <w:t>users</w:t>
      </w:r>
      <w:r>
        <w:rPr>
          <w:spacing w:val="13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drill</w:t>
      </w:r>
      <w:r>
        <w:rPr>
          <w:spacing w:val="11"/>
        </w:rPr>
        <w:t xml:space="preserve"> </w:t>
      </w:r>
      <w:r>
        <w:t>into</w:t>
      </w:r>
      <w:r>
        <w:rPr>
          <w:spacing w:val="17"/>
        </w:rPr>
        <w:t xml:space="preserve"> </w:t>
      </w:r>
      <w:r>
        <w:rPr>
          <w:spacing w:val="1"/>
        </w:rPr>
        <w:t>the</w:t>
      </w:r>
      <w:r>
        <w:rPr>
          <w:spacing w:val="16"/>
        </w:rPr>
        <w:t xml:space="preserve"> </w:t>
      </w:r>
      <w:r>
        <w:rPr>
          <w:spacing w:val="1"/>
        </w:rPr>
        <w:t>results,</w:t>
      </w:r>
      <w:r>
        <w:rPr>
          <w:spacing w:val="15"/>
        </w:rPr>
        <w:t xml:space="preserve"> </w:t>
      </w:r>
      <w:r>
        <w:rPr>
          <w:spacing w:val="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we</w:t>
      </w:r>
      <w:r>
        <w:rPr>
          <w:spacing w:val="17"/>
        </w:rPr>
        <w:t xml:space="preserve"> </w:t>
      </w:r>
      <w:r>
        <w:t>could</w:t>
      </w:r>
      <w:r>
        <w:rPr>
          <w:spacing w:val="17"/>
        </w:rPr>
        <w:t xml:space="preserve"> </w:t>
      </w:r>
      <w:r>
        <w:rPr>
          <w:spacing w:val="1"/>
        </w:rPr>
        <w:t>develop</w:t>
      </w:r>
      <w:r>
        <w:rPr>
          <w:spacing w:val="16"/>
        </w:rPr>
        <w:t xml:space="preserve"> </w:t>
      </w:r>
      <w:r>
        <w:rPr>
          <w:spacing w:val="1"/>
        </w:rPr>
        <w:t>GRITS</w:t>
      </w:r>
      <w:r>
        <w:rPr>
          <w:spacing w:val="7"/>
        </w:rPr>
        <w:t xml:space="preserve"> </w:t>
      </w:r>
      <w:r>
        <w:rPr>
          <w:spacing w:val="1"/>
        </w:rPr>
        <w:t>features</w:t>
      </w:r>
      <w:r>
        <w:rPr>
          <w:spacing w:val="14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1"/>
        </w:rPr>
        <w:t>do</w:t>
      </w:r>
      <w:r>
        <w:rPr>
          <w:spacing w:val="17"/>
        </w:rPr>
        <w:t xml:space="preserve"> </w:t>
      </w:r>
      <w:r>
        <w:t>similar</w:t>
      </w:r>
      <w:r>
        <w:rPr>
          <w:spacing w:val="19"/>
        </w:rPr>
        <w:t xml:space="preserve"> </w:t>
      </w:r>
      <w:r>
        <w:rPr>
          <w:spacing w:val="1"/>
        </w:rPr>
        <w:t>types</w:t>
      </w:r>
      <w:r>
        <w:rPr>
          <w:spacing w:val="84"/>
          <w:w w:val="101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t>analysis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2"/>
        </w:rPr>
        <w:t>more</w:t>
      </w:r>
      <w:r>
        <w:rPr>
          <w:spacing w:val="15"/>
        </w:rPr>
        <w:t xml:space="preserve"> </w:t>
      </w:r>
      <w:r>
        <w:rPr>
          <w:spacing w:val="1"/>
        </w:rPr>
        <w:t>generalized</w:t>
      </w:r>
      <w:r>
        <w:rPr>
          <w:spacing w:val="14"/>
        </w:rPr>
        <w:t xml:space="preserve"> </w:t>
      </w:r>
      <w:r>
        <w:rPr>
          <w:spacing w:val="2"/>
        </w:rPr>
        <w:t>manner.</w:t>
      </w:r>
    </w:p>
    <w:p w14:paraId="5D8526CE" w14:textId="77777777" w:rsidR="00B00C28" w:rsidRDefault="00B00C28">
      <w:pPr>
        <w:rPr>
          <w:rFonts w:ascii="Arial" w:eastAsia="Arial" w:hAnsi="Arial" w:cs="Arial"/>
        </w:rPr>
      </w:pPr>
    </w:p>
    <w:p w14:paraId="582E9775" w14:textId="77777777" w:rsidR="00B00C28" w:rsidRDefault="00B00C28">
      <w:pPr>
        <w:spacing w:before="11"/>
        <w:rPr>
          <w:rFonts w:ascii="Arial" w:eastAsia="Arial" w:hAnsi="Arial" w:cs="Arial"/>
          <w:sz w:val="30"/>
          <w:szCs w:val="30"/>
        </w:rPr>
      </w:pPr>
    </w:p>
    <w:p w14:paraId="0E754F8E" w14:textId="77777777" w:rsidR="00B00C28" w:rsidRDefault="00916C09">
      <w:pPr>
        <w:pStyle w:val="Heading2"/>
        <w:jc w:val="both"/>
        <w:rPr>
          <w:b w:val="0"/>
          <w:bCs w:val="0"/>
        </w:rPr>
      </w:pPr>
      <w:r>
        <w:t>General</w:t>
      </w:r>
      <w:r>
        <w:rPr>
          <w:spacing w:val="-12"/>
        </w:rPr>
        <w:t xml:space="preserve"> </w:t>
      </w:r>
      <w:r>
        <w:t>statistics</w:t>
      </w:r>
      <w:r>
        <w:rPr>
          <w:spacing w:val="-12"/>
        </w:rPr>
        <w:t xml:space="preserve"> </w:t>
      </w:r>
      <w:r>
        <w:t>about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posts</w:t>
      </w:r>
    </w:p>
    <w:p w14:paraId="4579AB37" w14:textId="77777777" w:rsidR="00B00C28" w:rsidRDefault="00916C09">
      <w:pPr>
        <w:pStyle w:val="BodyText"/>
        <w:spacing w:before="244" w:line="303" w:lineRule="auto"/>
        <w:ind w:right="103"/>
        <w:jc w:val="both"/>
      </w:pPr>
      <w:r>
        <w:rPr>
          <w:spacing w:val="2"/>
        </w:rPr>
        <w:t>The</w:t>
      </w:r>
      <w:r>
        <w:rPr>
          <w:spacing w:val="9"/>
        </w:rPr>
        <w:t xml:space="preserve"> </w:t>
      </w:r>
      <w:r>
        <w:rPr>
          <w:spacing w:val="1"/>
        </w:rPr>
        <w:t>posts</w:t>
      </w:r>
      <w:r>
        <w:rPr>
          <w:spacing w:val="6"/>
        </w:rPr>
        <w:t xml:space="preserve"> </w:t>
      </w:r>
      <w:r>
        <w:rPr>
          <w:spacing w:val="1"/>
        </w:rPr>
        <w:t>used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analysis</w:t>
      </w:r>
      <w:r>
        <w:rPr>
          <w:spacing w:val="6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rPr>
          <w:spacing w:val="1"/>
        </w:rPr>
        <w:t>came</w:t>
      </w:r>
      <w:r>
        <w:rPr>
          <w:spacing w:val="10"/>
        </w:rPr>
        <w:t xml:space="preserve"> </w:t>
      </w:r>
      <w:r>
        <w:rPr>
          <w:spacing w:val="1"/>
        </w:rPr>
        <w:t>from</w:t>
      </w:r>
      <w:r>
        <w:rPr>
          <w:spacing w:val="12"/>
        </w:rPr>
        <w:t xml:space="preserve"> </w:t>
      </w:r>
      <w:r>
        <w:rPr>
          <w:spacing w:val="1"/>
        </w:rPr>
        <w:t>the</w:t>
      </w:r>
      <w:r>
        <w:rPr>
          <w:spacing w:val="10"/>
        </w:rPr>
        <w:t xml:space="preserve"> </w:t>
      </w:r>
      <w:r>
        <w:rPr>
          <w:spacing w:val="1"/>
        </w:rPr>
        <w:t>main</w:t>
      </w:r>
      <w:r>
        <w:rPr>
          <w:spacing w:val="10"/>
        </w:rPr>
        <w:t xml:space="preserve"> </w:t>
      </w:r>
      <w:proofErr w:type="spellStart"/>
      <w:r>
        <w:t>ProMED­mail</w:t>
      </w:r>
      <w:proofErr w:type="spellEnd"/>
      <w:r>
        <w:rPr>
          <w:spacing w:val="5"/>
        </w:rPr>
        <w:t xml:space="preserve"> </w:t>
      </w:r>
      <w:r>
        <w:rPr>
          <w:spacing w:val="1"/>
        </w:rPr>
        <w:t>feed.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1"/>
        </w:rPr>
        <w:t>future</w:t>
      </w:r>
      <w:r>
        <w:rPr>
          <w:spacing w:val="10"/>
        </w:rPr>
        <w:t xml:space="preserve"> </w:t>
      </w:r>
      <w:r>
        <w:rPr>
          <w:spacing w:val="1"/>
        </w:rPr>
        <w:t>work,</w:t>
      </w:r>
      <w:r>
        <w:rPr>
          <w:spacing w:val="8"/>
        </w:rPr>
        <w:t xml:space="preserve"> </w:t>
      </w:r>
      <w:r>
        <w:rPr>
          <w:spacing w:val="-1"/>
        </w:rPr>
        <w:t>it</w:t>
      </w:r>
      <w:r>
        <w:rPr>
          <w:spacing w:val="8"/>
        </w:rPr>
        <w:t xml:space="preserve"> </w:t>
      </w:r>
      <w:r>
        <w:t>could</w:t>
      </w:r>
      <w:r>
        <w:rPr>
          <w:spacing w:val="10"/>
        </w:rPr>
        <w:t xml:space="preserve"> </w:t>
      </w:r>
      <w:r>
        <w:rPr>
          <w:spacing w:val="1"/>
        </w:rPr>
        <w:t>be</w:t>
      </w:r>
      <w:r>
        <w:rPr>
          <w:spacing w:val="10"/>
        </w:rPr>
        <w:t xml:space="preserve"> </w:t>
      </w:r>
      <w:r>
        <w:rPr>
          <w:spacing w:val="1"/>
        </w:rPr>
        <w:t>extended</w:t>
      </w:r>
      <w:r>
        <w:rPr>
          <w:spacing w:val="70"/>
          <w:w w:val="101"/>
        </w:rPr>
        <w:t xml:space="preserve"> </w:t>
      </w:r>
      <w:r>
        <w:t>to</w:t>
      </w:r>
      <w:r>
        <w:rPr>
          <w:spacing w:val="-33"/>
        </w:rPr>
        <w:t xml:space="preserve"> </w:t>
      </w:r>
      <w:r>
        <w:rPr>
          <w:spacing w:val="1"/>
        </w:rPr>
        <w:t>the</w:t>
      </w:r>
      <w:r>
        <w:rPr>
          <w:spacing w:val="-32"/>
        </w:rPr>
        <w:t xml:space="preserve"> </w:t>
      </w:r>
      <w:r>
        <w:rPr>
          <w:spacing w:val="1"/>
        </w:rPr>
        <w:t>regional</w:t>
      </w:r>
      <w:r>
        <w:rPr>
          <w:spacing w:val="-35"/>
        </w:rPr>
        <w:t xml:space="preserve"> </w:t>
      </w:r>
      <w:r>
        <w:rPr>
          <w:spacing w:val="1"/>
        </w:rPr>
        <w:t>feeds</w:t>
      </w:r>
      <w:r>
        <w:rPr>
          <w:spacing w:val="-34"/>
        </w:rPr>
        <w:t xml:space="preserve"> </w:t>
      </w:r>
      <w:r>
        <w:rPr>
          <w:spacing w:val="1"/>
        </w:rPr>
        <w:t>(e.g.</w:t>
      </w:r>
      <w:ins w:id="2" w:author="Andrew Huff" w:date="2015-08-05T08:52:00Z">
        <w:r w:rsidR="00F9382D">
          <w:rPr>
            <w:spacing w:val="1"/>
          </w:rPr>
          <w:t>,</w:t>
        </w:r>
      </w:ins>
      <w:r>
        <w:rPr>
          <w:spacing w:val="-33"/>
        </w:rPr>
        <w:t xml:space="preserve"> </w:t>
      </w:r>
      <w:proofErr w:type="spellStart"/>
      <w:r>
        <w:rPr>
          <w:spacing w:val="-1"/>
        </w:rPr>
        <w:t>ProMED</w:t>
      </w:r>
      <w:r>
        <w:rPr>
          <w:spacing w:val="-3"/>
        </w:rPr>
        <w:t>­</w:t>
      </w:r>
      <w:r>
        <w:rPr>
          <w:spacing w:val="-1"/>
        </w:rPr>
        <w:t>RUS</w:t>
      </w:r>
      <w:proofErr w:type="spellEnd"/>
      <w:r>
        <w:rPr>
          <w:spacing w:val="-1"/>
        </w:rPr>
        <w:t>,</w:t>
      </w:r>
      <w:r>
        <w:rPr>
          <w:spacing w:val="-33"/>
        </w:rPr>
        <w:t xml:space="preserve"> </w:t>
      </w:r>
      <w:proofErr w:type="spellStart"/>
      <w:r>
        <w:t>ProMED­FRA</w:t>
      </w:r>
      <w:proofErr w:type="spellEnd"/>
      <w:r>
        <w:t>.</w:t>
      </w:r>
      <w:del w:id="3" w:author="Andrew Huff" w:date="2015-08-05T08:52:00Z">
        <w:r w:rsidDel="00F9382D">
          <w:delText>.</w:delText>
        </w:r>
        <w:r w:rsidDel="00F9382D">
          <w:delText>.</w:delText>
        </w:r>
      </w:del>
      <w:r>
        <w:t>).</w:t>
      </w:r>
    </w:p>
    <w:p w14:paraId="67AA3266" w14:textId="77777777" w:rsidR="00B00C28" w:rsidRDefault="00B00C28">
      <w:pPr>
        <w:rPr>
          <w:rFonts w:ascii="Arial" w:eastAsia="Arial" w:hAnsi="Arial" w:cs="Arial"/>
          <w:sz w:val="20"/>
          <w:szCs w:val="20"/>
        </w:rPr>
      </w:pPr>
    </w:p>
    <w:p w14:paraId="075C4F98" w14:textId="77777777" w:rsidR="00B00C28" w:rsidRDefault="00B00C28">
      <w:pPr>
        <w:spacing w:before="8"/>
        <w:rPr>
          <w:rFonts w:ascii="Arial" w:eastAsia="Arial" w:hAnsi="Arial" w:cs="Arial"/>
          <w:sz w:val="16"/>
          <w:szCs w:val="16"/>
        </w:rPr>
      </w:pPr>
    </w:p>
    <w:p w14:paraId="7B663A34" w14:textId="77777777" w:rsidR="00B00C28" w:rsidRDefault="00916C09">
      <w:pPr>
        <w:pStyle w:val="BodyText"/>
        <w:spacing w:before="65" w:line="253" w:lineRule="auto"/>
        <w:ind w:left="1500" w:right="5420"/>
        <w:rPr>
          <w:rFonts w:ascii="Consolas" w:eastAsia="Consolas" w:hAnsi="Consolas" w:cs="Consolas"/>
        </w:rPr>
      </w:pPr>
      <w:r>
        <w:rPr>
          <w:rFonts w:ascii="Consolas"/>
        </w:rPr>
        <w:t>Date</w:t>
      </w:r>
      <w:r>
        <w:rPr>
          <w:rFonts w:ascii="Consolas"/>
          <w:spacing w:val="10"/>
        </w:rPr>
        <w:t xml:space="preserve"> </w:t>
      </w:r>
      <w:r>
        <w:rPr>
          <w:rFonts w:ascii="Consolas"/>
        </w:rPr>
        <w:t>range:</w:t>
      </w:r>
      <w:r>
        <w:rPr>
          <w:rFonts w:ascii="Consolas"/>
          <w:spacing w:val="10"/>
        </w:rPr>
        <w:t xml:space="preserve"> </w:t>
      </w:r>
      <w:r>
        <w:rPr>
          <w:rFonts w:ascii="Consolas"/>
        </w:rPr>
        <w:t>08/20/94</w:t>
      </w:r>
      <w:r>
        <w:rPr>
          <w:rFonts w:ascii="Consolas"/>
          <w:spacing w:val="11"/>
        </w:rPr>
        <w:t xml:space="preserve"> </w:t>
      </w:r>
      <w:r>
        <w:rPr>
          <w:rFonts w:ascii="Consolas"/>
        </w:rPr>
        <w:t>to</w:t>
      </w:r>
      <w:r>
        <w:rPr>
          <w:rFonts w:ascii="Consolas"/>
          <w:spacing w:val="10"/>
        </w:rPr>
        <w:t xml:space="preserve"> </w:t>
      </w:r>
      <w:r>
        <w:rPr>
          <w:rFonts w:ascii="Consolas"/>
        </w:rPr>
        <w:t>07/02/15</w:t>
      </w:r>
      <w:r>
        <w:rPr>
          <w:rFonts w:ascii="Consolas"/>
          <w:w w:val="101"/>
        </w:rPr>
        <w:t xml:space="preserve"> </w:t>
      </w:r>
      <w:r>
        <w:rPr>
          <w:rFonts w:ascii="Consolas"/>
        </w:rPr>
        <w:t>Total</w:t>
      </w:r>
      <w:r>
        <w:rPr>
          <w:rFonts w:ascii="Consolas"/>
          <w:spacing w:val="11"/>
        </w:rPr>
        <w:t xml:space="preserve"> </w:t>
      </w:r>
      <w:r>
        <w:rPr>
          <w:rFonts w:ascii="Consolas"/>
        </w:rPr>
        <w:t>posts:</w:t>
      </w:r>
      <w:r>
        <w:rPr>
          <w:rFonts w:ascii="Consolas"/>
          <w:spacing w:val="12"/>
        </w:rPr>
        <w:t xml:space="preserve"> </w:t>
      </w:r>
      <w:r>
        <w:rPr>
          <w:rFonts w:ascii="Consolas"/>
        </w:rPr>
        <w:t>50165</w:t>
      </w:r>
    </w:p>
    <w:p w14:paraId="1BD3E1BE" w14:textId="77777777" w:rsidR="00B00C28" w:rsidRDefault="00916C09">
      <w:pPr>
        <w:pStyle w:val="BodyText"/>
        <w:spacing w:before="2"/>
        <w:ind w:left="1500"/>
        <w:rPr>
          <w:rFonts w:ascii="Consolas" w:eastAsia="Consolas" w:hAnsi="Consolas" w:cs="Consolas"/>
        </w:rPr>
      </w:pPr>
      <w:r>
        <w:rPr>
          <w:rFonts w:ascii="Consolas"/>
        </w:rPr>
        <w:t>Total</w:t>
      </w:r>
      <w:r>
        <w:rPr>
          <w:rFonts w:ascii="Consolas"/>
          <w:spacing w:val="12"/>
        </w:rPr>
        <w:t xml:space="preserve"> </w:t>
      </w:r>
      <w:r>
        <w:rPr>
          <w:rFonts w:ascii="Consolas"/>
        </w:rPr>
        <w:t>articles</w:t>
      </w:r>
      <w:r>
        <w:rPr>
          <w:rFonts w:ascii="Consolas"/>
          <w:spacing w:val="12"/>
        </w:rPr>
        <w:t xml:space="preserve"> </w:t>
      </w:r>
      <w:r>
        <w:rPr>
          <w:rFonts w:ascii="Consolas"/>
        </w:rPr>
        <w:t>posted:</w:t>
      </w:r>
      <w:r>
        <w:rPr>
          <w:rFonts w:ascii="Consolas"/>
          <w:spacing w:val="12"/>
        </w:rPr>
        <w:t xml:space="preserve"> </w:t>
      </w:r>
      <w:r>
        <w:rPr>
          <w:rFonts w:ascii="Consolas"/>
        </w:rPr>
        <w:t>69233</w:t>
      </w:r>
    </w:p>
    <w:p w14:paraId="2A87EB73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3B6061CF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7B952387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380F060" w14:textId="77777777" w:rsidR="00B00C28" w:rsidRDefault="00916C09">
      <w:pPr>
        <w:pStyle w:val="Heading1"/>
        <w:spacing w:before="177"/>
        <w:jc w:val="both"/>
        <w:rPr>
          <w:b w:val="0"/>
          <w:bCs w:val="0"/>
        </w:rPr>
      </w:pPr>
      <w:r>
        <w:t>Which news sources have the most articles posted on ProMED?</w:t>
      </w:r>
    </w:p>
    <w:p w14:paraId="24924FF2" w14:textId="77777777" w:rsidR="00B00C28" w:rsidRDefault="00B00C28">
      <w:pPr>
        <w:spacing w:before="4"/>
        <w:rPr>
          <w:rFonts w:ascii="Arial" w:eastAsia="Arial" w:hAnsi="Arial" w:cs="Arial"/>
          <w:b/>
          <w:bCs/>
          <w:sz w:val="35"/>
          <w:szCs w:val="35"/>
        </w:rPr>
      </w:pPr>
    </w:p>
    <w:p w14:paraId="1C11ABD1" w14:textId="77777777" w:rsidR="00B00C28" w:rsidRDefault="00916C09">
      <w:pPr>
        <w:pStyle w:val="Heading2"/>
        <w:jc w:val="both"/>
        <w:rPr>
          <w:b w:val="0"/>
          <w:bCs w:val="0"/>
        </w:rPr>
      </w:pPr>
      <w:r>
        <w:t>Method</w:t>
      </w:r>
    </w:p>
    <w:p w14:paraId="6CF92D8A" w14:textId="77777777" w:rsidR="00B00C28" w:rsidRDefault="00916C09">
      <w:pPr>
        <w:pStyle w:val="BodyText"/>
        <w:spacing w:before="244" w:line="303" w:lineRule="auto"/>
        <w:ind w:right="98"/>
        <w:jc w:val="both"/>
      </w:pPr>
      <w:r>
        <w:rPr>
          <w:spacing w:val="-2"/>
        </w:rPr>
        <w:t>We</w:t>
      </w:r>
      <w:r>
        <w:rPr>
          <w:spacing w:val="26"/>
        </w:rPr>
        <w:t xml:space="preserve"> </w:t>
      </w:r>
      <w:r>
        <w:t>identify</w:t>
      </w:r>
      <w:r>
        <w:rPr>
          <w:spacing w:val="24"/>
        </w:rPr>
        <w:t xml:space="preserve"> </w:t>
      </w:r>
      <w:r>
        <w:rPr>
          <w:spacing w:val="1"/>
        </w:rPr>
        <w:t>sources</w:t>
      </w:r>
      <w:r>
        <w:rPr>
          <w:spacing w:val="24"/>
        </w:rPr>
        <w:t xml:space="preserve"> </w:t>
      </w:r>
      <w:r>
        <w:t>using</w:t>
      </w:r>
      <w:r>
        <w:rPr>
          <w:spacing w:val="27"/>
        </w:rPr>
        <w:t xml:space="preserve"> </w:t>
      </w:r>
      <w:r>
        <w:rPr>
          <w:spacing w:val="1"/>
        </w:rPr>
        <w:t>the</w:t>
      </w:r>
      <w:r>
        <w:rPr>
          <w:spacing w:val="27"/>
        </w:rPr>
        <w:t xml:space="preserve"> </w:t>
      </w:r>
      <w:ins w:id="4" w:author="Andrew Huff" w:date="2015-08-05T08:55:00Z">
        <w:r w:rsidR="00F9382D">
          <w:rPr>
            <w:spacing w:val="27"/>
          </w:rPr>
          <w:t>‘</w:t>
        </w:r>
      </w:ins>
      <w:del w:id="5" w:author="Andrew Huff" w:date="2015-08-05T08:55:00Z">
        <w:r w:rsidDel="00F9382D">
          <w:rPr>
            <w:spacing w:val="1"/>
          </w:rPr>
          <w:delText>"</w:delText>
        </w:r>
      </w:del>
      <w:ins w:id="6" w:author="Andrew Huff" w:date="2015-08-05T08:55:00Z">
        <w:r w:rsidR="00F9382D">
          <w:rPr>
            <w:spacing w:val="1"/>
          </w:rPr>
          <w:t>s</w:t>
        </w:r>
      </w:ins>
      <w:del w:id="7" w:author="Andrew Huff" w:date="2015-08-05T08:55:00Z">
        <w:r w:rsidDel="00F9382D">
          <w:rPr>
            <w:spacing w:val="1"/>
          </w:rPr>
          <w:delText>S</w:delText>
        </w:r>
      </w:del>
      <w:r>
        <w:rPr>
          <w:spacing w:val="1"/>
        </w:rPr>
        <w:t>ource</w:t>
      </w:r>
      <w:ins w:id="8" w:author="Andrew Huff" w:date="2015-08-05T08:55:00Z">
        <w:r w:rsidR="00F9382D">
          <w:rPr>
            <w:spacing w:val="1"/>
          </w:rPr>
          <w:t>’</w:t>
        </w:r>
      </w:ins>
      <w:del w:id="9" w:author="Andrew Huff" w:date="2015-08-05T08:55:00Z">
        <w:r w:rsidDel="00F9382D">
          <w:rPr>
            <w:spacing w:val="1"/>
          </w:rPr>
          <w:delText>:</w:delText>
        </w:r>
        <w:r w:rsidDel="00F9382D">
          <w:rPr>
            <w:spacing w:val="1"/>
          </w:rPr>
          <w:delText>"</w:delText>
        </w:r>
      </w:del>
      <w:r>
        <w:rPr>
          <w:spacing w:val="23"/>
        </w:rPr>
        <w:t xml:space="preserve"> </w:t>
      </w:r>
      <w:r>
        <w:rPr>
          <w:spacing w:val="1"/>
        </w:rPr>
        <w:t>headers</w:t>
      </w:r>
      <w:r>
        <w:rPr>
          <w:spacing w:val="24"/>
        </w:rPr>
        <w:t xml:space="preserve"> </w:t>
      </w:r>
      <w:r>
        <w:rPr>
          <w:spacing w:val="1"/>
        </w:rPr>
        <w:t>above</w:t>
      </w:r>
      <w:r>
        <w:rPr>
          <w:spacing w:val="27"/>
        </w:rPr>
        <w:t xml:space="preserve"> </w:t>
      </w:r>
      <w:r>
        <w:rPr>
          <w:spacing w:val="1"/>
        </w:rPr>
        <w:t>articles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ProMED</w:t>
      </w:r>
      <w:r>
        <w:rPr>
          <w:spacing w:val="22"/>
        </w:rPr>
        <w:t xml:space="preserve"> </w:t>
      </w:r>
      <w:r>
        <w:rPr>
          <w:spacing w:val="1"/>
        </w:rPr>
        <w:t>report.</w:t>
      </w:r>
      <w:r>
        <w:rPr>
          <w:spacing w:val="25"/>
        </w:rPr>
        <w:t xml:space="preserve"> </w:t>
      </w:r>
      <w:r>
        <w:t>If</w:t>
      </w:r>
      <w:r>
        <w:rPr>
          <w:spacing w:val="24"/>
        </w:rPr>
        <w:t xml:space="preserve"> </w:t>
      </w:r>
      <w:r>
        <w:rPr>
          <w:spacing w:val="1"/>
        </w:rPr>
        <w:t>the</w:t>
      </w:r>
      <w:r>
        <w:rPr>
          <w:spacing w:val="27"/>
        </w:rPr>
        <w:t xml:space="preserve"> </w:t>
      </w:r>
      <w:r>
        <w:rPr>
          <w:spacing w:val="1"/>
        </w:rPr>
        <w:t>source</w:t>
      </w:r>
      <w:r>
        <w:rPr>
          <w:spacing w:val="27"/>
        </w:rPr>
        <w:t xml:space="preserve"> </w:t>
      </w:r>
      <w:r>
        <w:rPr>
          <w:spacing w:val="-1"/>
        </w:rPr>
        <w:t>is</w:t>
      </w:r>
      <w:r>
        <w:rPr>
          <w:spacing w:val="24"/>
        </w:rPr>
        <w:t xml:space="preserve"> </w:t>
      </w:r>
      <w:ins w:id="10" w:author="Andrew Huff" w:date="2015-08-05T08:55:00Z">
        <w:r w:rsidR="00F9382D">
          <w:rPr>
            <w:spacing w:val="1"/>
          </w:rPr>
          <w:t>‘</w:t>
        </w:r>
      </w:ins>
      <w:del w:id="11" w:author="Andrew Huff" w:date="2015-08-05T08:55:00Z">
        <w:r w:rsidDel="00F9382D">
          <w:rPr>
            <w:spacing w:val="1"/>
          </w:rPr>
          <w:delText>"</w:delText>
        </w:r>
      </w:del>
      <w:ins w:id="12" w:author="Andrew Huff" w:date="2015-08-05T08:55:00Z">
        <w:r w:rsidR="00F9382D">
          <w:rPr>
            <w:spacing w:val="1"/>
          </w:rPr>
          <w:t>n</w:t>
        </w:r>
      </w:ins>
      <w:del w:id="13" w:author="Andrew Huff" w:date="2015-08-05T08:55:00Z">
        <w:r w:rsidDel="00F9382D">
          <w:rPr>
            <w:spacing w:val="1"/>
          </w:rPr>
          <w:delText>N</w:delText>
        </w:r>
      </w:del>
      <w:r>
        <w:rPr>
          <w:spacing w:val="1"/>
        </w:rPr>
        <w:t>one</w:t>
      </w:r>
      <w:ins w:id="14" w:author="Andrew Huff" w:date="2015-08-05T08:55:00Z">
        <w:r w:rsidR="00F9382D">
          <w:rPr>
            <w:spacing w:val="1"/>
          </w:rPr>
          <w:t>’</w:t>
        </w:r>
      </w:ins>
      <w:del w:id="15" w:author="Andrew Huff" w:date="2015-08-05T08:55:00Z">
        <w:r w:rsidDel="00F9382D">
          <w:rPr>
            <w:spacing w:val="1"/>
          </w:rPr>
          <w:delText>"</w:delText>
        </w:r>
      </w:del>
      <w:r>
        <w:rPr>
          <w:spacing w:val="24"/>
        </w:rPr>
        <w:t xml:space="preserve"> </w:t>
      </w:r>
      <w:r>
        <w:rPr>
          <w:spacing w:val="-1"/>
        </w:rPr>
        <w:t>it</w:t>
      </w:r>
      <w:r>
        <w:rPr>
          <w:spacing w:val="74"/>
          <w:w w:val="101"/>
        </w:rPr>
        <w:t xml:space="preserve"> </w:t>
      </w:r>
      <w:r>
        <w:rPr>
          <w:spacing w:val="1"/>
        </w:rPr>
        <w:t>means</w:t>
      </w:r>
      <w:r>
        <w:rPr>
          <w:spacing w:val="22"/>
        </w:rPr>
        <w:t xml:space="preserve"> </w:t>
      </w:r>
      <w:r>
        <w:rPr>
          <w:spacing w:val="1"/>
        </w:rPr>
        <w:t>that</w:t>
      </w:r>
      <w:r>
        <w:rPr>
          <w:spacing w:val="23"/>
        </w:rPr>
        <w:t xml:space="preserve"> </w:t>
      </w:r>
      <w:r>
        <w:rPr>
          <w:spacing w:val="-1"/>
        </w:rPr>
        <w:t>we</w:t>
      </w:r>
      <w:r>
        <w:rPr>
          <w:spacing w:val="25"/>
        </w:rPr>
        <w:t xml:space="preserve"> </w:t>
      </w:r>
      <w:r>
        <w:rPr>
          <w:spacing w:val="1"/>
        </w:rPr>
        <w:t>didn't</w:t>
      </w:r>
      <w:r>
        <w:rPr>
          <w:spacing w:val="23"/>
        </w:rPr>
        <w:t xml:space="preserve"> </w:t>
      </w:r>
      <w:r>
        <w:t>find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1"/>
        </w:rPr>
        <w:t>header</w:t>
      </w:r>
      <w:r>
        <w:rPr>
          <w:spacing w:val="27"/>
        </w:rPr>
        <w:t xml:space="preserve"> </w:t>
      </w:r>
      <w:r>
        <w:rPr>
          <w:spacing w:val="1"/>
        </w:rPr>
        <w:t>for</w:t>
      </w:r>
      <w:r>
        <w:rPr>
          <w:spacing w:val="28"/>
        </w:rPr>
        <w:t xml:space="preserve"> </w:t>
      </w:r>
      <w:r>
        <w:rPr>
          <w:spacing w:val="1"/>
        </w:rPr>
        <w:t>the</w:t>
      </w:r>
      <w:r>
        <w:rPr>
          <w:spacing w:val="25"/>
        </w:rPr>
        <w:t xml:space="preserve"> </w:t>
      </w:r>
      <w:r>
        <w:rPr>
          <w:spacing w:val="1"/>
        </w:rPr>
        <w:t>article.</w:t>
      </w:r>
      <w:r>
        <w:rPr>
          <w:spacing w:val="23"/>
        </w:rPr>
        <w:t xml:space="preserve"> </w:t>
      </w:r>
      <w:r>
        <w:t>Some</w:t>
      </w:r>
      <w:r>
        <w:rPr>
          <w:spacing w:val="26"/>
        </w:rPr>
        <w:t xml:space="preserve"> </w:t>
      </w:r>
      <w:r>
        <w:rPr>
          <w:spacing w:val="1"/>
        </w:rPr>
        <w:t>source</w:t>
      </w:r>
      <w:r>
        <w:rPr>
          <w:spacing w:val="25"/>
        </w:rPr>
        <w:t xml:space="preserve"> </w:t>
      </w:r>
      <w:r>
        <w:rPr>
          <w:spacing w:val="1"/>
        </w:rPr>
        <w:t>names</w:t>
      </w:r>
      <w:r>
        <w:rPr>
          <w:spacing w:val="22"/>
        </w:rPr>
        <w:t xml:space="preserve"> </w:t>
      </w:r>
      <w:r>
        <w:rPr>
          <w:spacing w:val="1"/>
        </w:rPr>
        <w:t>are</w:t>
      </w:r>
      <w:r>
        <w:rPr>
          <w:spacing w:val="26"/>
        </w:rPr>
        <w:t xml:space="preserve"> </w:t>
      </w:r>
      <w:r>
        <w:rPr>
          <w:spacing w:val="1"/>
        </w:rPr>
        <w:t>resolved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proofErr w:type="gramStart"/>
      <w:r>
        <w:rPr>
          <w:spacing w:val="1"/>
        </w:rPr>
        <w:t>generalized</w:t>
      </w:r>
      <w:proofErr w:type="gramEnd"/>
      <w:r>
        <w:rPr>
          <w:spacing w:val="26"/>
        </w:rPr>
        <w:t xml:space="preserve"> </w:t>
      </w:r>
      <w:r>
        <w:rPr>
          <w:spacing w:val="1"/>
        </w:rPr>
        <w:t>canonical</w:t>
      </w:r>
      <w:r>
        <w:rPr>
          <w:spacing w:val="88"/>
          <w:w w:val="101"/>
        </w:rPr>
        <w:t xml:space="preserve"> </w:t>
      </w:r>
      <w:r>
        <w:rPr>
          <w:spacing w:val="1"/>
        </w:rPr>
        <w:t>names</w:t>
      </w:r>
      <w:r>
        <w:rPr>
          <w:spacing w:val="2"/>
        </w:rPr>
        <w:t xml:space="preserve"> </w:t>
      </w:r>
      <w:r>
        <w:rPr>
          <w:spacing w:val="1"/>
        </w:rPr>
        <w:t>based</w:t>
      </w:r>
      <w:r>
        <w:rPr>
          <w:spacing w:val="5"/>
        </w:rPr>
        <w:t xml:space="preserve"> </w:t>
      </w:r>
      <w:r>
        <w:rPr>
          <w:spacing w:val="1"/>
        </w:rPr>
        <w:t>on</w:t>
      </w:r>
      <w:r>
        <w:rPr>
          <w:spacing w:val="6"/>
        </w:rPr>
        <w:t xml:space="preserve"> </w:t>
      </w:r>
      <w:r>
        <w:rPr>
          <w:spacing w:val="1"/>
        </w:rPr>
        <w:t>keywords</w:t>
      </w:r>
      <w:r>
        <w:rPr>
          <w:spacing w:val="2"/>
        </w:rPr>
        <w:t xml:space="preserve"> </w:t>
      </w:r>
      <w:r>
        <w:rPr>
          <w:spacing w:val="1"/>
        </w:rPr>
        <w:t>they</w:t>
      </w:r>
      <w:r>
        <w:rPr>
          <w:spacing w:val="3"/>
        </w:rPr>
        <w:t xml:space="preserve"> </w:t>
      </w:r>
      <w:r>
        <w:rPr>
          <w:spacing w:val="1"/>
        </w:rPr>
        <w:t>contain.</w:t>
      </w:r>
      <w:r>
        <w:rPr>
          <w:spacing w:val="3"/>
        </w:rPr>
        <w:t xml:space="preserve"> </w:t>
      </w:r>
      <w:r>
        <w:rPr>
          <w:spacing w:val="2"/>
        </w:rPr>
        <w:t>For</w:t>
      </w:r>
      <w:r>
        <w:rPr>
          <w:spacing w:val="7"/>
        </w:rPr>
        <w:t xml:space="preserve"> </w:t>
      </w:r>
      <w:r>
        <w:rPr>
          <w:spacing w:val="1"/>
        </w:rPr>
        <w:t>example,</w:t>
      </w:r>
      <w:r>
        <w:rPr>
          <w:spacing w:val="4"/>
        </w:rPr>
        <w:t xml:space="preserve"> </w:t>
      </w:r>
      <w:r>
        <w:rPr>
          <w:spacing w:val="-2"/>
        </w:rPr>
        <w:t>"USA</w:t>
      </w:r>
      <w:r>
        <w:rPr>
          <w:spacing w:val="-4"/>
        </w:rPr>
        <w:t xml:space="preserve"> </w:t>
      </w:r>
      <w:r>
        <w:rPr>
          <w:spacing w:val="-2"/>
        </w:rPr>
        <w:t>CDC,</w:t>
      </w:r>
      <w:r>
        <w:rPr>
          <w:spacing w:val="4"/>
        </w:rPr>
        <w:t xml:space="preserve"> </w:t>
      </w:r>
      <w:r>
        <w:rPr>
          <w:spacing w:val="-1"/>
        </w:rPr>
        <w:t>Division</w:t>
      </w:r>
      <w:r>
        <w:rPr>
          <w:spacing w:val="5"/>
        </w:rPr>
        <w:t xml:space="preserve"> </w:t>
      </w:r>
      <w:r>
        <w:rPr>
          <w:spacing w:val="1"/>
        </w:rPr>
        <w:t>of</w:t>
      </w:r>
      <w:r>
        <w:rPr>
          <w:spacing w:val="4"/>
        </w:rPr>
        <w:t xml:space="preserve"> </w:t>
      </w:r>
      <w:proofErr w:type="spellStart"/>
      <w:r>
        <w:rPr>
          <w:spacing w:val="1"/>
        </w:rPr>
        <w:t>Vector</w:t>
      </w:r>
      <w:r>
        <w:rPr>
          <w:spacing w:val="3"/>
        </w:rPr>
        <w:t>­</w:t>
      </w:r>
      <w:r>
        <w:rPr>
          <w:spacing w:val="1"/>
        </w:rPr>
        <w:t>Borne</w:t>
      </w:r>
      <w:proofErr w:type="spellEnd"/>
      <w:r>
        <w:rPr>
          <w:spacing w:val="5"/>
        </w:rPr>
        <w:t xml:space="preserve"> </w:t>
      </w:r>
      <w:r>
        <w:rPr>
          <w:spacing w:val="1"/>
        </w:rPr>
        <w:t>Infectious</w:t>
      </w:r>
      <w:r>
        <w:rPr>
          <w:spacing w:val="3"/>
        </w:rPr>
        <w:t xml:space="preserve"> </w:t>
      </w:r>
      <w:r>
        <w:rPr>
          <w:spacing w:val="-1"/>
        </w:rPr>
        <w:t>Division"</w:t>
      </w:r>
      <w:r>
        <w:rPr>
          <w:spacing w:val="94"/>
          <w:w w:val="101"/>
        </w:rPr>
        <w:t xml:space="preserve"> </w:t>
      </w:r>
      <w:r>
        <w:rPr>
          <w:spacing w:val="1"/>
        </w:rPr>
        <w:t>matches</w:t>
      </w:r>
      <w:r>
        <w:rPr>
          <w:spacing w:val="9"/>
        </w:rPr>
        <w:t xml:space="preserve"> </w:t>
      </w:r>
      <w:r>
        <w:rPr>
          <w:spacing w:val="-2"/>
        </w:rPr>
        <w:t>CDC</w:t>
      </w:r>
      <w:r>
        <w:rPr>
          <w:spacing w:val="8"/>
        </w:rPr>
        <w:t xml:space="preserve"> </w:t>
      </w:r>
      <w:r>
        <w:rPr>
          <w:spacing w:val="1"/>
        </w:rPr>
        <w:t>because</w:t>
      </w:r>
      <w:r>
        <w:rPr>
          <w:spacing w:val="14"/>
        </w:rPr>
        <w:t xml:space="preserve"> </w:t>
      </w:r>
      <w:r>
        <w:rPr>
          <w:spacing w:val="-1"/>
        </w:rPr>
        <w:t>it</w:t>
      </w:r>
      <w:r>
        <w:rPr>
          <w:spacing w:val="11"/>
        </w:rPr>
        <w:t xml:space="preserve"> </w:t>
      </w:r>
      <w:r>
        <w:rPr>
          <w:spacing w:val="1"/>
        </w:rPr>
        <w:t>contains</w:t>
      </w:r>
      <w:r>
        <w:rPr>
          <w:spacing w:val="10"/>
        </w:rPr>
        <w:t xml:space="preserve"> </w:t>
      </w:r>
      <w:r>
        <w:rPr>
          <w:spacing w:val="-1"/>
        </w:rPr>
        <w:t>"CDC".</w:t>
      </w:r>
      <w:r>
        <w:rPr>
          <w:spacing w:val="11"/>
        </w:rPr>
        <w:t xml:space="preserve"> </w:t>
      </w:r>
      <w:r>
        <w:rPr>
          <w:spacing w:val="-2"/>
        </w:rPr>
        <w:t>We</w:t>
      </w:r>
      <w:r>
        <w:rPr>
          <w:spacing w:val="14"/>
        </w:rPr>
        <w:t xml:space="preserve"> </w:t>
      </w:r>
      <w:r>
        <w:rPr>
          <w:spacing w:val="1"/>
        </w:rPr>
        <w:t>only</w:t>
      </w:r>
      <w:r>
        <w:rPr>
          <w:spacing w:val="9"/>
        </w:rPr>
        <w:t xml:space="preserve"> </w:t>
      </w:r>
      <w:r>
        <w:rPr>
          <w:spacing w:val="1"/>
        </w:rPr>
        <w:t>resolve</w:t>
      </w:r>
      <w:r>
        <w:rPr>
          <w:spacing w:val="14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rPr>
          <w:spacing w:val="1"/>
        </w:rPr>
        <w:t>most</w:t>
      </w:r>
      <w:r>
        <w:rPr>
          <w:spacing w:val="11"/>
        </w:rPr>
        <w:t xml:space="preserve"> </w:t>
      </w:r>
      <w:r>
        <w:t>prolific</w:t>
      </w:r>
      <w:r>
        <w:rPr>
          <w:spacing w:val="9"/>
        </w:rPr>
        <w:t xml:space="preserve"> </w:t>
      </w:r>
      <w:r>
        <w:rPr>
          <w:spacing w:val="1"/>
        </w:rPr>
        <w:t>sources</w:t>
      </w:r>
      <w:r>
        <w:rPr>
          <w:spacing w:val="10"/>
        </w:rPr>
        <w:t xml:space="preserve"> </w:t>
      </w:r>
      <w:r>
        <w:rPr>
          <w:spacing w:val="1"/>
        </w:rPr>
        <w:t>at</w:t>
      </w:r>
      <w:r>
        <w:rPr>
          <w:spacing w:val="11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rPr>
          <w:spacing w:val="1"/>
        </w:rPr>
        <w:t>moment.</w:t>
      </w:r>
    </w:p>
    <w:p w14:paraId="2E550550" w14:textId="77777777" w:rsidR="00B00C28" w:rsidRDefault="00B00C28">
      <w:pPr>
        <w:rPr>
          <w:ins w:id="16" w:author="Andrew Huff" w:date="2015-08-05T08:54:00Z"/>
          <w:rFonts w:ascii="Arial" w:eastAsia="Arial" w:hAnsi="Arial" w:cs="Arial"/>
        </w:rPr>
      </w:pPr>
    </w:p>
    <w:p w14:paraId="0EB9A369" w14:textId="77777777" w:rsidR="00F9382D" w:rsidRDefault="00F9382D">
      <w:pPr>
        <w:rPr>
          <w:ins w:id="17" w:author="Andrew Huff" w:date="2015-08-05T08:54:00Z"/>
          <w:rFonts w:ascii="Arial" w:eastAsia="Arial" w:hAnsi="Arial" w:cs="Arial"/>
        </w:rPr>
      </w:pPr>
    </w:p>
    <w:p w14:paraId="02BEA25A" w14:textId="77777777" w:rsidR="00F9382D" w:rsidRDefault="00F9382D">
      <w:pPr>
        <w:rPr>
          <w:ins w:id="18" w:author="Andrew Huff" w:date="2015-08-05T08:54:00Z"/>
          <w:rFonts w:ascii="Arial" w:eastAsia="Arial" w:hAnsi="Arial" w:cs="Arial"/>
        </w:rPr>
      </w:pPr>
    </w:p>
    <w:p w14:paraId="66671ACE" w14:textId="77777777" w:rsidR="00F9382D" w:rsidRDefault="00F9382D">
      <w:pPr>
        <w:rPr>
          <w:ins w:id="19" w:author="Andrew Huff" w:date="2015-08-05T08:54:00Z"/>
          <w:rFonts w:ascii="Arial" w:eastAsia="Arial" w:hAnsi="Arial" w:cs="Arial"/>
        </w:rPr>
      </w:pPr>
    </w:p>
    <w:p w14:paraId="1C7C2EF3" w14:textId="77777777" w:rsidR="00F9382D" w:rsidRDefault="00F9382D">
      <w:pPr>
        <w:rPr>
          <w:ins w:id="20" w:author="Andrew Huff" w:date="2015-08-05T08:54:00Z"/>
          <w:rFonts w:ascii="Arial" w:eastAsia="Arial" w:hAnsi="Arial" w:cs="Arial"/>
        </w:rPr>
      </w:pPr>
    </w:p>
    <w:p w14:paraId="6321F026" w14:textId="77777777" w:rsidR="00F9382D" w:rsidRDefault="00F9382D">
      <w:pPr>
        <w:rPr>
          <w:ins w:id="21" w:author="Andrew Huff" w:date="2015-08-05T08:54:00Z"/>
          <w:rFonts w:ascii="Arial" w:eastAsia="Arial" w:hAnsi="Arial" w:cs="Arial"/>
        </w:rPr>
      </w:pPr>
    </w:p>
    <w:p w14:paraId="2806D3C6" w14:textId="77777777" w:rsidR="00F9382D" w:rsidRDefault="00F9382D">
      <w:pPr>
        <w:rPr>
          <w:ins w:id="22" w:author="Andrew Huff" w:date="2015-08-05T08:54:00Z"/>
          <w:rFonts w:ascii="Arial" w:eastAsia="Arial" w:hAnsi="Arial" w:cs="Arial"/>
        </w:rPr>
      </w:pPr>
    </w:p>
    <w:p w14:paraId="28F710F9" w14:textId="77777777" w:rsidR="00F9382D" w:rsidRDefault="00F9382D">
      <w:pPr>
        <w:rPr>
          <w:ins w:id="23" w:author="Andrew Huff" w:date="2015-08-05T08:54:00Z"/>
          <w:rFonts w:ascii="Arial" w:eastAsia="Arial" w:hAnsi="Arial" w:cs="Arial"/>
        </w:rPr>
      </w:pPr>
    </w:p>
    <w:p w14:paraId="2952E338" w14:textId="77777777" w:rsidR="00F9382D" w:rsidRDefault="00F9382D">
      <w:pPr>
        <w:rPr>
          <w:rFonts w:ascii="Arial" w:eastAsia="Arial" w:hAnsi="Arial" w:cs="Arial"/>
        </w:rPr>
      </w:pPr>
    </w:p>
    <w:p w14:paraId="6BE3AF1C" w14:textId="77777777" w:rsidR="00B00C28" w:rsidRDefault="00916C09">
      <w:pPr>
        <w:pStyle w:val="Heading2"/>
        <w:spacing w:before="131"/>
        <w:jc w:val="both"/>
        <w:rPr>
          <w:b w:val="0"/>
          <w:bCs w:val="0"/>
        </w:rPr>
      </w:pPr>
      <w:r>
        <w:t>Analysis</w:t>
      </w:r>
    </w:p>
    <w:p w14:paraId="18C1C839" w14:textId="77777777" w:rsidR="00B00C28" w:rsidDel="00F9382D" w:rsidRDefault="00B00C28">
      <w:pPr>
        <w:jc w:val="both"/>
        <w:rPr>
          <w:del w:id="24" w:author="Andrew Huff" w:date="2015-08-05T08:54:00Z"/>
        </w:rPr>
        <w:sectPr w:rsidR="00B00C28" w:rsidDel="00F9382D">
          <w:type w:val="continuous"/>
          <w:pgSz w:w="12220" w:h="15820"/>
          <w:pgMar w:top="1100" w:right="420" w:bottom="280" w:left="380" w:header="720" w:footer="720" w:gutter="0"/>
          <w:cols w:space="720"/>
        </w:sectPr>
      </w:pPr>
    </w:p>
    <w:p w14:paraId="5D2B00B5" w14:textId="77777777" w:rsidR="00B00C28" w:rsidRDefault="00916C09">
      <w:pPr>
        <w:pStyle w:val="BodyText"/>
        <w:spacing w:before="39"/>
        <w:ind w:left="1500"/>
        <w:rPr>
          <w:rFonts w:ascii="Consolas" w:eastAsia="Consolas" w:hAnsi="Consolas" w:cs="Consolas"/>
        </w:rPr>
      </w:pPr>
      <w:r>
        <w:rPr>
          <w:rFonts w:ascii="Consolas"/>
        </w:rPr>
        <w:t>Total</w:t>
      </w:r>
      <w:r>
        <w:rPr>
          <w:rFonts w:ascii="Consolas"/>
          <w:spacing w:val="12"/>
        </w:rPr>
        <w:t xml:space="preserve"> </w:t>
      </w:r>
      <w:r>
        <w:rPr>
          <w:rFonts w:ascii="Consolas"/>
        </w:rPr>
        <w:t>sources:</w:t>
      </w:r>
      <w:r>
        <w:rPr>
          <w:rFonts w:ascii="Consolas"/>
          <w:spacing w:val="13"/>
        </w:rPr>
        <w:t xml:space="preserve"> </w:t>
      </w:r>
      <w:r>
        <w:rPr>
          <w:rFonts w:ascii="Consolas"/>
        </w:rPr>
        <w:t>26435</w:t>
      </w:r>
    </w:p>
    <w:p w14:paraId="55C6FCF7" w14:textId="77777777" w:rsidR="00B00C28" w:rsidRDefault="00916C09">
      <w:pPr>
        <w:pStyle w:val="BodyText"/>
        <w:spacing w:before="14" w:line="253" w:lineRule="auto"/>
        <w:ind w:left="1500" w:right="1817"/>
        <w:rPr>
          <w:rFonts w:ascii="Consolas" w:eastAsia="Consolas" w:hAnsi="Consolas" w:cs="Consolas"/>
        </w:rPr>
      </w:pPr>
      <w:r>
        <w:rPr>
          <w:rFonts w:ascii="Consolas"/>
        </w:rPr>
        <w:t>Total</w:t>
      </w:r>
      <w:r>
        <w:rPr>
          <w:rFonts w:ascii="Consolas"/>
          <w:spacing w:val="7"/>
        </w:rPr>
        <w:t xml:space="preserve"> </w:t>
      </w:r>
      <w:r>
        <w:rPr>
          <w:rFonts w:ascii="Consolas"/>
        </w:rPr>
        <w:t>sources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with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only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1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article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in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a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ProMED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report: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22783</w:t>
      </w:r>
      <w:r>
        <w:rPr>
          <w:rFonts w:ascii="Consolas"/>
          <w:w w:val="101"/>
        </w:rPr>
        <w:t xml:space="preserve"> </w:t>
      </w:r>
      <w:r>
        <w:rPr>
          <w:rFonts w:ascii="Consolas"/>
        </w:rPr>
        <w:t>Top</w:t>
      </w:r>
      <w:r>
        <w:rPr>
          <w:rFonts w:ascii="Consolas"/>
          <w:spacing w:val="9"/>
        </w:rPr>
        <w:t xml:space="preserve"> </w:t>
      </w:r>
      <w:r>
        <w:rPr>
          <w:rFonts w:ascii="Consolas"/>
        </w:rPr>
        <w:t>20</w:t>
      </w:r>
      <w:r>
        <w:rPr>
          <w:rFonts w:ascii="Consolas"/>
          <w:spacing w:val="10"/>
        </w:rPr>
        <w:t xml:space="preserve"> </w:t>
      </w:r>
      <w:r>
        <w:rPr>
          <w:rFonts w:ascii="Consolas"/>
        </w:rPr>
        <w:t>sources:</w:t>
      </w:r>
    </w:p>
    <w:p w14:paraId="4DE36812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81C5A4D" w14:textId="77777777" w:rsidR="00B00C28" w:rsidRDefault="00B00C28">
      <w:pPr>
        <w:spacing w:before="5"/>
        <w:rPr>
          <w:rFonts w:ascii="Consolas" w:eastAsia="Consolas" w:hAnsi="Consolas" w:cs="Consolas"/>
        </w:rPr>
      </w:pPr>
    </w:p>
    <w:p w14:paraId="62C0F4B1" w14:textId="77777777" w:rsidR="00B00C28" w:rsidRDefault="00916C09">
      <w:pPr>
        <w:pStyle w:val="BodyText"/>
        <w:spacing w:before="65"/>
        <w:ind w:left="336"/>
        <w:rPr>
          <w:rFonts w:ascii="Consolas" w:eastAsia="Consolas" w:hAnsi="Consolas" w:cs="Consolas"/>
        </w:rPr>
      </w:pPr>
      <w:r>
        <w:pict w14:anchorId="19A6123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0" type="#_x0000_t202" style="position:absolute;left:0;text-align:left;margin-left:93.75pt;margin-top:2.8pt;width:291.1pt;height:488.3pt;z-index:25165465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0"/>
                    <w:gridCol w:w="3265"/>
                    <w:gridCol w:w="2129"/>
                  </w:tblGrid>
                  <w:tr w:rsidR="00B00C28" w14:paraId="2E0C6891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04C97CD" w14:textId="77777777" w:rsidR="00B00C28" w:rsidRDefault="00B00C28"/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5687C85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spacing w:val="2"/>
                          </w:rPr>
                          <w:t>s</w:t>
                        </w:r>
                        <w:r>
                          <w:rPr>
                            <w:rFonts w:ascii="Arial"/>
                            <w:b/>
                            <w:spacing w:val="6"/>
                          </w:rPr>
                          <w:t>ou</w:t>
                        </w:r>
                        <w:r>
                          <w:rPr>
                            <w:rFonts w:ascii="Arial"/>
                            <w:b/>
                            <w:spacing w:val="-8"/>
                          </w:rPr>
                          <w:t>r</w:t>
                        </w:r>
                        <w:r>
                          <w:rPr>
                            <w:rFonts w:ascii="Arial"/>
                            <w:b/>
                            <w:spacing w:val="2"/>
                          </w:rPr>
                          <w:t>c</w:t>
                        </w:r>
                        <w:r>
                          <w:rPr>
                            <w:rFonts w:ascii="Arial"/>
                            <w:b/>
                          </w:rPr>
                          <w:t>e</w:t>
                        </w:r>
                        <w:proofErr w:type="gramEnd"/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447DED7B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spacing w:val="1"/>
                          </w:rPr>
                          <w:t>number</w:t>
                        </w:r>
                        <w:proofErr w:type="gramEnd"/>
                        <w:r>
                          <w:rPr>
                            <w:rFonts w:ascii="Arial"/>
                            <w:b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2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1"/>
                          </w:rPr>
                          <w:t>articles</w:t>
                        </w:r>
                      </w:p>
                    </w:tc>
                  </w:tr>
                  <w:tr w:rsidR="00B00C28" w14:paraId="267BEBC9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2D145732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0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0061EED0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2"/>
                          </w:rPr>
                          <w:t>N</w:t>
                        </w:r>
                        <w:r>
                          <w:rPr>
                            <w:rFonts w:ascii="Arial"/>
                            <w:spacing w:val="2"/>
                          </w:rPr>
                          <w:t>on</w:t>
                        </w:r>
                        <w:r>
                          <w:rPr>
                            <w:rFonts w:ascii="Arial"/>
                          </w:rPr>
                          <w:t>e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48134647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1"/>
                          </w:rPr>
                          <w:t>14095</w:t>
                        </w:r>
                      </w:p>
                    </w:tc>
                  </w:tr>
                  <w:tr w:rsidR="00B00C28" w14:paraId="630E917E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B1145A6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0A9E405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2"/>
                          </w:rPr>
                          <w:t>WHO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09D7140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1"/>
                          </w:rPr>
                          <w:t>2461</w:t>
                        </w:r>
                      </w:p>
                    </w:tc>
                  </w:tr>
                  <w:tr w:rsidR="00B00C28" w14:paraId="05970574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40F088AF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6B8695A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OIE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4BAEA259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1"/>
                          </w:rPr>
                          <w:t>2319</w:t>
                        </w:r>
                      </w:p>
                    </w:tc>
                  </w:tr>
                  <w:tr w:rsidR="00B00C28" w14:paraId="4FA6505F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0DB8F3CF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0B6DF650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1"/>
                          </w:rPr>
                          <w:t>Reuters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148F11B0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1"/>
                          </w:rPr>
                          <w:t>1994</w:t>
                        </w:r>
                      </w:p>
                    </w:tc>
                  </w:tr>
                  <w:tr w:rsidR="00B00C28" w14:paraId="410CBCE8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3A6638A2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4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E977CCF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Associated</w:t>
                        </w:r>
                        <w:r>
                          <w:rPr>
                            <w:rFonts w:ascii="Arial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Press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149C08DD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1"/>
                          </w:rPr>
                          <w:t>1166</w:t>
                        </w:r>
                      </w:p>
                    </w:tc>
                  </w:tr>
                  <w:tr w:rsidR="00B00C28" w14:paraId="52B8C165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20B7FA15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5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4D01BD63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Xinhua</w:t>
                        </w:r>
                        <w:r>
                          <w:rPr>
                            <w:rFonts w:ascii="Arial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</w:rPr>
                          <w:t>News</w:t>
                        </w:r>
                        <w:r>
                          <w:rPr>
                            <w:rFonts w:ascii="Arial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Agency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56CB5CED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94</w:t>
                        </w:r>
                        <w:r>
                          <w:rPr>
                            <w:rFonts w:ascii="Arial"/>
                          </w:rPr>
                          <w:t>9</w:t>
                        </w:r>
                      </w:p>
                    </w:tc>
                  </w:tr>
                  <w:tr w:rsidR="00B00C28" w14:paraId="44D0D3B8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14E01C9B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6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4B622C6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4"/>
                          </w:rPr>
                          <w:t>BBC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0A60F62D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94</w:t>
                        </w:r>
                        <w:r>
                          <w:rPr>
                            <w:rFonts w:ascii="Arial"/>
                          </w:rPr>
                          <w:t>7</w:t>
                        </w:r>
                      </w:p>
                    </w:tc>
                  </w:tr>
                  <w:tr w:rsidR="00B00C28" w14:paraId="56F79E25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1A571C9A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7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1AF102DC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2"/>
                          </w:rPr>
                          <w:t>CDC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2B076D44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83</w:t>
                        </w:r>
                        <w:r>
                          <w:rPr>
                            <w:rFonts w:ascii="Arial"/>
                          </w:rPr>
                          <w:t>7</w:t>
                        </w:r>
                      </w:p>
                    </w:tc>
                  </w:tr>
                  <w:tr w:rsidR="00B00C28" w14:paraId="24F40D7C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47AE67A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8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29E8CBE2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4"/>
                          </w:rPr>
                          <w:t>ABC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2E276CA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50</w:t>
                        </w:r>
                        <w:r>
                          <w:rPr>
                            <w:rFonts w:ascii="Arial"/>
                          </w:rPr>
                          <w:t>1</w:t>
                        </w:r>
                      </w:p>
                    </w:tc>
                  </w:tr>
                  <w:tr w:rsidR="00B00C28" w14:paraId="305E8862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41B60951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9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F9035E6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1"/>
                          </w:rPr>
                          <w:t>Times</w:t>
                        </w:r>
                        <w:r>
                          <w:rPr>
                            <w:rFonts w:ascii="Arial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1"/>
                          </w:rPr>
                          <w:t>of</w:t>
                        </w:r>
                        <w:r>
                          <w:rPr>
                            <w:rFonts w:ascii="Arial"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1"/>
                          </w:rPr>
                          <w:t>India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5A70B1B6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47</w:t>
                        </w:r>
                        <w:r>
                          <w:rPr>
                            <w:rFonts w:ascii="Arial"/>
                          </w:rPr>
                          <w:t>9</w:t>
                        </w:r>
                      </w:p>
                    </w:tc>
                  </w:tr>
                  <w:tr w:rsidR="00B00C28" w14:paraId="2655BEC6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35A2D558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10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42DF5E38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New</w:t>
                        </w:r>
                        <w:r>
                          <w:rPr>
                            <w:rFonts w:ascii="Arial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York</w:t>
                        </w:r>
                        <w:r>
                          <w:rPr>
                            <w:rFonts w:ascii="Arial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1"/>
                          </w:rPr>
                          <w:t>Times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0E2E6E9A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39</w:t>
                        </w:r>
                        <w:r>
                          <w:rPr>
                            <w:rFonts w:ascii="Arial"/>
                          </w:rPr>
                          <w:t>9</w:t>
                        </w:r>
                      </w:p>
                    </w:tc>
                  </w:tr>
                  <w:tr w:rsidR="00B00C28" w14:paraId="66598CA9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42846794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11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C8674B3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pacing w:val="-6"/>
                          </w:rPr>
                          <w:t>E</w:t>
                        </w:r>
                        <w:r>
                          <w:rPr>
                            <w:rFonts w:ascii="Arial"/>
                            <w:spacing w:val="2"/>
                          </w:rPr>
                          <w:t>u</w:t>
                        </w:r>
                        <w:r>
                          <w:rPr>
                            <w:rFonts w:ascii="Arial"/>
                            <w:spacing w:val="4"/>
                          </w:rPr>
                          <w:t>r</w:t>
                        </w:r>
                        <w:r>
                          <w:rPr>
                            <w:rFonts w:ascii="Arial"/>
                            <w:spacing w:val="2"/>
                          </w:rPr>
                          <w:t>o</w:t>
                        </w:r>
                        <w:r>
                          <w:rPr>
                            <w:rFonts w:ascii="Arial"/>
                          </w:rPr>
                          <w:t>s</w:t>
                        </w:r>
                        <w:r>
                          <w:rPr>
                            <w:rFonts w:ascii="Arial"/>
                            <w:spacing w:val="2"/>
                          </w:rPr>
                          <w:t>u</w:t>
                        </w:r>
                        <w:r>
                          <w:rPr>
                            <w:rFonts w:ascii="Arial"/>
                            <w:spacing w:val="4"/>
                          </w:rPr>
                          <w:t>r</w:t>
                        </w:r>
                        <w:r>
                          <w:rPr>
                            <w:rFonts w:ascii="Arial"/>
                          </w:rPr>
                          <w:t>v</w:t>
                        </w:r>
                        <w:r>
                          <w:rPr>
                            <w:rFonts w:ascii="Arial"/>
                            <w:spacing w:val="2"/>
                          </w:rPr>
                          <w:t>e</w:t>
                        </w:r>
                        <w:r>
                          <w:rPr>
                            <w:rFonts w:ascii="Arial"/>
                            <w:spacing w:val="-2"/>
                          </w:rPr>
                          <w:t>ill</w:t>
                        </w:r>
                        <w:r>
                          <w:rPr>
                            <w:rFonts w:ascii="Arial"/>
                            <w:spacing w:val="2"/>
                          </w:rPr>
                          <w:t>an</w:t>
                        </w:r>
                        <w:r>
                          <w:rPr>
                            <w:rFonts w:ascii="Arial"/>
                          </w:rPr>
                          <w:t>ce</w:t>
                        </w:r>
                        <w:proofErr w:type="spellEnd"/>
                        <w:r>
                          <w:rPr>
                            <w:rFonts w:ascii="Arial"/>
                            <w:spacing w:val="3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4"/>
                          </w:rPr>
                          <w:t>W</w:t>
                        </w:r>
                        <w:r>
                          <w:rPr>
                            <w:rFonts w:ascii="Arial"/>
                            <w:spacing w:val="2"/>
                          </w:rPr>
                          <w:t>ee</w:t>
                        </w:r>
                        <w:r>
                          <w:rPr>
                            <w:rFonts w:ascii="Arial"/>
                          </w:rPr>
                          <w:t>k</w:t>
                        </w:r>
                        <w:r>
                          <w:rPr>
                            <w:rFonts w:ascii="Arial"/>
                            <w:spacing w:val="-2"/>
                          </w:rPr>
                          <w:t>l</w:t>
                        </w:r>
                        <w:r>
                          <w:rPr>
                            <w:rFonts w:ascii="Arial"/>
                          </w:rPr>
                          <w:t>y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D37F25B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36</w:t>
                        </w:r>
                        <w:r>
                          <w:rPr>
                            <w:rFonts w:ascii="Arial"/>
                          </w:rPr>
                          <w:t>7</w:t>
                        </w:r>
                      </w:p>
                    </w:tc>
                  </w:tr>
                  <w:tr w:rsidR="00B00C28" w14:paraId="176C2CA7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14761620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12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113B7E3A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UN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32663E2E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32</w:t>
                        </w:r>
                        <w:r>
                          <w:rPr>
                            <w:rFonts w:ascii="Arial"/>
                          </w:rPr>
                          <w:t>8</w:t>
                        </w:r>
                      </w:p>
                    </w:tc>
                  </w:tr>
                  <w:tr w:rsidR="00B00C28" w14:paraId="1D00A21B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2BF9B027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13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24E78576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2"/>
                          </w:rPr>
                          <w:t>CIDRAP</w:t>
                        </w:r>
                        <w:r>
                          <w:rPr>
                            <w:rFonts w:ascii="Arial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</w:rPr>
                          <w:t>News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0F7C9AB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32</w:t>
                        </w:r>
                        <w:r>
                          <w:rPr>
                            <w:rFonts w:ascii="Arial"/>
                          </w:rPr>
                          <w:t>8</w:t>
                        </w:r>
                      </w:p>
                    </w:tc>
                  </w:tr>
                  <w:tr w:rsidR="00B00C28" w14:paraId="0F3B7F99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3C579863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14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077DD8BF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Saudi</w:t>
                        </w:r>
                        <w:r>
                          <w:rPr>
                            <w:rFonts w:ascii="Arial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Arabia</w:t>
                        </w:r>
                        <w:r>
                          <w:rPr>
                            <w:rFonts w:ascii="Arial"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1"/>
                          </w:rPr>
                          <w:t>Ministry</w:t>
                        </w:r>
                        <w:r>
                          <w:rPr>
                            <w:rFonts w:ascii="Arial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1"/>
                          </w:rPr>
                          <w:t>of</w:t>
                        </w:r>
                        <w:r>
                          <w:rPr>
                            <w:rFonts w:ascii="Arial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Health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01F0D582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25</w:t>
                        </w:r>
                        <w:r>
                          <w:rPr>
                            <w:rFonts w:ascii="Arial"/>
                          </w:rPr>
                          <w:t>3</w:t>
                        </w:r>
                      </w:p>
                    </w:tc>
                  </w:tr>
                  <w:tr w:rsidR="00B00C28" w14:paraId="64A5089F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89AB9DE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15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2D96DB6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2"/>
                          </w:rPr>
                          <w:t>CNN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4A52C6E4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23</w:t>
                        </w:r>
                        <w:r>
                          <w:rPr>
                            <w:rFonts w:ascii="Arial"/>
                          </w:rPr>
                          <w:t>0</w:t>
                        </w:r>
                      </w:p>
                    </w:tc>
                  </w:tr>
                  <w:tr w:rsidR="00B00C28" w14:paraId="7197B86B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2A4895E7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16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3DAB861A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1"/>
                          </w:rPr>
                          <w:t>Washington</w:t>
                        </w:r>
                        <w:r>
                          <w:rPr>
                            <w:rFonts w:ascii="Arial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</w:rPr>
                          <w:t>Post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78445C59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18</w:t>
                        </w:r>
                        <w:r>
                          <w:rPr>
                            <w:rFonts w:ascii="Arial"/>
                          </w:rPr>
                          <w:t>6</w:t>
                        </w:r>
                      </w:p>
                    </w:tc>
                  </w:tr>
                  <w:tr w:rsidR="00B00C28" w14:paraId="4994169F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48AC4E6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17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3AB09847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The</w:t>
                        </w:r>
                        <w:r>
                          <w:rPr>
                            <w:rFonts w:ascii="Arial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1"/>
                          </w:rPr>
                          <w:t>Guardian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23CEA4C6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16</w:t>
                        </w:r>
                        <w:r>
                          <w:rPr>
                            <w:rFonts w:ascii="Arial"/>
                          </w:rPr>
                          <w:t>4</w:t>
                        </w:r>
                      </w:p>
                    </w:tc>
                  </w:tr>
                  <w:tr w:rsidR="00B00C28" w14:paraId="4558462F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5134B1AB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18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D90DA24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1"/>
                          </w:rPr>
                          <w:t>Outbreak</w:t>
                        </w:r>
                        <w:r>
                          <w:rPr>
                            <w:rFonts w:ascii="Arial"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</w:rPr>
                          <w:t>News</w:t>
                        </w:r>
                        <w:r>
                          <w:rPr>
                            <w:rFonts w:ascii="Arial"/>
                            <w:spacing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2"/>
                          </w:rPr>
                          <w:t>Today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90D7BEE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12</w:t>
                        </w:r>
                        <w:r>
                          <w:rPr>
                            <w:rFonts w:ascii="Arial"/>
                          </w:rPr>
                          <w:t>5</w:t>
                        </w:r>
                      </w:p>
                    </w:tc>
                  </w:tr>
                  <w:tr w:rsidR="00B00C28" w14:paraId="086E2C8D" w14:textId="77777777">
                    <w:trPr>
                      <w:trHeight w:hRule="exact" w:val="464"/>
                    </w:trPr>
                    <w:tc>
                      <w:tcPr>
                        <w:tcW w:w="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6689420D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1"/>
                          </w:rPr>
                          <w:t>19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3AB7E9C7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The</w:t>
                        </w:r>
                        <w:r>
                          <w:rPr>
                            <w:rFonts w:ascii="Arial"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Hindu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14:paraId="3C905734" w14:textId="77777777" w:rsidR="00B00C28" w:rsidRDefault="00916C09">
                        <w:pPr>
                          <w:pStyle w:val="TableParagraph"/>
                          <w:spacing w:before="96"/>
                          <w:ind w:left="6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2"/>
                          </w:rPr>
                          <w:t>11</w:t>
                        </w:r>
                        <w:r>
                          <w:rPr>
                            <w:rFonts w:ascii="Arial"/>
                          </w:rPr>
                          <w:t>6</w:t>
                        </w:r>
                      </w:p>
                    </w:tc>
                  </w:tr>
                </w:tbl>
                <w:p w14:paraId="05AFDBB7" w14:textId="77777777" w:rsidR="00B00C28" w:rsidRDefault="00B00C28"/>
              </w:txbxContent>
            </v:textbox>
            <w10:wrap anchorx="page"/>
          </v:shape>
        </w:pict>
      </w:r>
      <w:proofErr w:type="gramStart"/>
      <w:r>
        <w:rPr>
          <w:rFonts w:ascii="Consolas"/>
        </w:rPr>
        <w:t>Out[</w:t>
      </w:r>
      <w:proofErr w:type="gramEnd"/>
      <w:r>
        <w:rPr>
          <w:rFonts w:ascii="Consolas"/>
        </w:rPr>
        <w:t>23]:</w:t>
      </w:r>
    </w:p>
    <w:p w14:paraId="1F781766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5D266983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5AAAF0B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009F46B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38F261EC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45A3654A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8719775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8CC3999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3DCA711B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1A620070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3CB7842E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6756BB17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05544E28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0E46FE1F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548F9778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3B2B6E1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1A1E98E0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2DB99A0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5DA15734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119B5C0E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102749B9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4E44005E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1CEFEE6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1D1594D9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5FFC13C2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648EEBE4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59FC71AD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44A1F09C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139866B1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58A85BDB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4DD8CC4E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1122ADD2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7A7310D3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B59700E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12C973D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46B2C3F2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5313EB03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3E2BB299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D6F6FA0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71A1103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2E0B694C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06D34DD9" w14:textId="77777777" w:rsidR="00B00C28" w:rsidDel="00F9382D" w:rsidRDefault="00B00C28">
      <w:pPr>
        <w:rPr>
          <w:del w:id="25" w:author="Andrew Huff" w:date="2015-08-05T08:54:00Z"/>
          <w:rFonts w:ascii="Consolas" w:eastAsia="Consolas" w:hAnsi="Consolas" w:cs="Consolas"/>
          <w:sz w:val="20"/>
          <w:szCs w:val="20"/>
        </w:rPr>
      </w:pPr>
    </w:p>
    <w:p w14:paraId="735E2B03" w14:textId="77777777" w:rsidR="00F9382D" w:rsidRDefault="00F9382D">
      <w:pPr>
        <w:spacing w:before="11"/>
        <w:rPr>
          <w:rFonts w:ascii="Consolas" w:eastAsia="Consolas" w:hAnsi="Consolas" w:cs="Consolas"/>
          <w:sz w:val="17"/>
          <w:szCs w:val="17"/>
        </w:rPr>
      </w:pPr>
    </w:p>
    <w:p w14:paraId="7EA5003B" w14:textId="77777777" w:rsidR="00B00C28" w:rsidRDefault="00916C09">
      <w:pPr>
        <w:pStyle w:val="Heading2"/>
        <w:spacing w:before="61"/>
        <w:rPr>
          <w:b w:val="0"/>
          <w:bCs w:val="0"/>
        </w:rPr>
      </w:pPr>
      <w:r>
        <w:rPr>
          <w:spacing w:val="-3"/>
        </w:rPr>
        <w:t>Take</w:t>
      </w:r>
      <w:r>
        <w:rPr>
          <w:spacing w:val="-10"/>
        </w:rPr>
        <w:t>­</w:t>
      </w:r>
      <w:r>
        <w:rPr>
          <w:spacing w:val="-3"/>
        </w:rPr>
        <w:t>aways</w:t>
      </w:r>
    </w:p>
    <w:p w14:paraId="1B06D83D" w14:textId="77777777" w:rsidR="00B00C28" w:rsidRDefault="00B00C2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14:paraId="70A258ED" w14:textId="3BB3FA1F" w:rsidR="00B00C28" w:rsidRDefault="00916C09">
      <w:pPr>
        <w:pStyle w:val="BodyText"/>
        <w:spacing w:before="75" w:line="303" w:lineRule="auto"/>
        <w:ind w:left="561" w:right="60"/>
      </w:pPr>
      <w:r>
        <w:pict w14:anchorId="13161E6E">
          <v:group id="_x0000_s1048" style="position:absolute;left:0;text-align:left;margin-left:35.45pt;margin-top:9.4pt;width:3.15pt;height:3.05pt;z-index:251651584;mso-position-horizontal-relative:page" coordorigin="710,188" coordsize="63,61">
            <v:shape id="_x0000_s1049" style="position:absolute;left:710;top:188;width:63;height:61" coordorigin="710,188" coordsize="63,61" path="m747,249l721,244,710,229,713,202,725,188,754,190,768,200,772,217,766,239,747,249xe" fillcolor="black" stroked="f">
              <v:path arrowok="t"/>
            </v:shape>
            <w10:wrap anchorx="page"/>
          </v:group>
        </w:pict>
      </w:r>
      <w:r>
        <w:t>ProMED</w:t>
      </w:r>
      <w:r>
        <w:rPr>
          <w:spacing w:val="8"/>
        </w:rPr>
        <w:t xml:space="preserve"> </w:t>
      </w:r>
      <w:r>
        <w:rPr>
          <w:spacing w:val="1"/>
        </w:rPr>
        <w:t>relies</w:t>
      </w:r>
      <w:r>
        <w:rPr>
          <w:spacing w:val="9"/>
        </w:rPr>
        <w:t xml:space="preserve"> </w:t>
      </w:r>
      <w:r>
        <w:rPr>
          <w:spacing w:val="1"/>
        </w:rPr>
        <w:t>on</w:t>
      </w:r>
      <w:r>
        <w:rPr>
          <w:spacing w:val="13"/>
        </w:rPr>
        <w:t xml:space="preserve"> </w:t>
      </w:r>
      <w:r>
        <w:rPr>
          <w:spacing w:val="1"/>
        </w:rPr>
        <w:t>many</w:t>
      </w:r>
      <w:r>
        <w:rPr>
          <w:spacing w:val="10"/>
        </w:rPr>
        <w:t xml:space="preserve"> </w:t>
      </w:r>
      <w:r>
        <w:rPr>
          <w:spacing w:val="1"/>
        </w:rPr>
        <w:t>news</w:t>
      </w:r>
      <w:r>
        <w:rPr>
          <w:spacing w:val="9"/>
        </w:rPr>
        <w:t xml:space="preserve"> </w:t>
      </w:r>
      <w:r>
        <w:rPr>
          <w:spacing w:val="1"/>
        </w:rPr>
        <w:t>companies</w:t>
      </w:r>
      <w:r>
        <w:rPr>
          <w:spacing w:val="9"/>
        </w:rPr>
        <w:t xml:space="preserve"> </w:t>
      </w:r>
      <w:r>
        <w:rPr>
          <w:spacing w:val="1"/>
        </w:rPr>
        <w:t>based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rPr>
          <w:spacing w:val="-1"/>
        </w:rPr>
        <w:t>English</w:t>
      </w:r>
      <w:r>
        <w:rPr>
          <w:spacing w:val="14"/>
        </w:rPr>
        <w:t xml:space="preserve"> </w:t>
      </w:r>
      <w:r>
        <w:rPr>
          <w:spacing w:val="1"/>
        </w:rPr>
        <w:t>speaking</w:t>
      </w:r>
      <w:r>
        <w:rPr>
          <w:spacing w:val="14"/>
        </w:rPr>
        <w:t xml:space="preserve"> </w:t>
      </w:r>
      <w:r>
        <w:rPr>
          <w:spacing w:val="1"/>
        </w:rPr>
        <w:t>countries</w:t>
      </w:r>
      <w:r>
        <w:rPr>
          <w:spacing w:val="9"/>
        </w:rPr>
        <w:t xml:space="preserve"> </w:t>
      </w:r>
      <w:r>
        <w:rPr>
          <w:spacing w:val="-2"/>
        </w:rPr>
        <w:t>(</w:t>
      </w:r>
      <w:ins w:id="26" w:author="Andrew Huff" w:date="2015-08-05T08:56:00Z">
        <w:r w:rsidR="009653E1">
          <w:rPr>
            <w:spacing w:val="-2"/>
          </w:rPr>
          <w:t xml:space="preserve">e.g., </w:t>
        </w:r>
      </w:ins>
      <w:r>
        <w:rPr>
          <w:spacing w:val="-2"/>
        </w:rPr>
        <w:t>BBC,</w:t>
      </w:r>
      <w:r>
        <w:rPr>
          <w:spacing w:val="11"/>
        </w:rPr>
        <w:t xml:space="preserve"> </w:t>
      </w:r>
      <w:r>
        <w:rPr>
          <w:spacing w:val="-4"/>
        </w:rPr>
        <w:t>ABC,</w:t>
      </w:r>
      <w:r>
        <w:rPr>
          <w:spacing w:val="12"/>
        </w:rPr>
        <w:t xml:space="preserve"> </w:t>
      </w:r>
      <w:r>
        <w:rPr>
          <w:spacing w:val="-2"/>
        </w:rPr>
        <w:t>CNN,</w:t>
      </w:r>
      <w:r>
        <w:rPr>
          <w:spacing w:val="11"/>
        </w:rPr>
        <w:t xml:space="preserve"> </w:t>
      </w:r>
      <w:r>
        <w:t>New</w:t>
      </w:r>
      <w:r>
        <w:rPr>
          <w:spacing w:val="56"/>
          <w:w w:val="101"/>
        </w:rPr>
        <w:t xml:space="preserve"> </w:t>
      </w:r>
      <w:r>
        <w:t>York</w:t>
      </w:r>
      <w:r>
        <w:rPr>
          <w:spacing w:val="9"/>
        </w:rPr>
        <w:t xml:space="preserve"> </w:t>
      </w:r>
      <w:r>
        <w:rPr>
          <w:spacing w:val="1"/>
        </w:rPr>
        <w:t>Times</w:t>
      </w:r>
      <w:del w:id="27" w:author="Andrew Huff" w:date="2015-08-05T08:56:00Z">
        <w:r w:rsidDel="009653E1">
          <w:rPr>
            <w:spacing w:val="1"/>
          </w:rPr>
          <w:delText>.</w:delText>
        </w:r>
        <w:r w:rsidDel="009653E1">
          <w:rPr>
            <w:spacing w:val="1"/>
          </w:rPr>
          <w:delText>.</w:delText>
        </w:r>
        <w:r w:rsidDel="009653E1">
          <w:rPr>
            <w:spacing w:val="1"/>
          </w:rPr>
          <w:delText>.</w:delText>
        </w:r>
      </w:del>
      <w:r>
        <w:rPr>
          <w:spacing w:val="1"/>
        </w:rPr>
        <w:t>).</w:t>
      </w:r>
      <w:r>
        <w:rPr>
          <w:spacing w:val="13"/>
        </w:rPr>
        <w:t xml:space="preserve"> </w:t>
      </w:r>
      <w:r>
        <w:rPr>
          <w:spacing w:val="1"/>
        </w:rPr>
        <w:t>This</w:t>
      </w:r>
      <w:r>
        <w:rPr>
          <w:spacing w:val="10"/>
        </w:rPr>
        <w:t xml:space="preserve"> </w:t>
      </w:r>
      <w:r>
        <w:rPr>
          <w:spacing w:val="1"/>
        </w:rPr>
        <w:t>may</w:t>
      </w:r>
      <w:r>
        <w:rPr>
          <w:spacing w:val="10"/>
        </w:rPr>
        <w:t xml:space="preserve"> </w:t>
      </w:r>
      <w:r>
        <w:rPr>
          <w:spacing w:val="1"/>
        </w:rPr>
        <w:t>mean</w:t>
      </w:r>
      <w:r>
        <w:rPr>
          <w:spacing w:val="14"/>
        </w:rPr>
        <w:t xml:space="preserve"> </w:t>
      </w:r>
      <w:r>
        <w:rPr>
          <w:spacing w:val="1"/>
        </w:rPr>
        <w:t>that</w:t>
      </w:r>
      <w:r>
        <w:rPr>
          <w:spacing w:val="12"/>
        </w:rPr>
        <w:t xml:space="preserve"> </w:t>
      </w:r>
      <w:r>
        <w:rPr>
          <w:spacing w:val="1"/>
        </w:rPr>
        <w:t>news</w:t>
      </w:r>
      <w:r>
        <w:rPr>
          <w:spacing w:val="10"/>
        </w:rPr>
        <w:t xml:space="preserve"> </w:t>
      </w:r>
      <w:r>
        <w:rPr>
          <w:spacing w:val="1"/>
        </w:rPr>
        <w:t>sources</w:t>
      </w:r>
      <w:r>
        <w:rPr>
          <w:spacing w:val="10"/>
        </w:rPr>
        <w:t xml:space="preserve"> </w:t>
      </w:r>
      <w:r>
        <w:rPr>
          <w:spacing w:val="1"/>
        </w:rPr>
        <w:t>based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1"/>
        </w:rPr>
        <w:t>other</w:t>
      </w:r>
      <w:r>
        <w:rPr>
          <w:spacing w:val="17"/>
        </w:rPr>
        <w:t xml:space="preserve"> </w:t>
      </w:r>
      <w:r>
        <w:rPr>
          <w:spacing w:val="1"/>
        </w:rPr>
        <w:t>countries</w:t>
      </w:r>
      <w:r>
        <w:rPr>
          <w:spacing w:val="10"/>
        </w:rPr>
        <w:t xml:space="preserve"> </w:t>
      </w:r>
      <w:r>
        <w:rPr>
          <w:spacing w:val="1"/>
        </w:rPr>
        <w:t>are</w:t>
      </w:r>
      <w:r>
        <w:rPr>
          <w:spacing w:val="14"/>
        </w:rPr>
        <w:t xml:space="preserve"> </w:t>
      </w:r>
      <w:r>
        <w:rPr>
          <w:spacing w:val="1"/>
        </w:rPr>
        <w:t>underutilized,</w:t>
      </w:r>
      <w:r>
        <w:rPr>
          <w:spacing w:val="12"/>
        </w:rPr>
        <w:t xml:space="preserve"> </w:t>
      </w:r>
      <w:r>
        <w:rPr>
          <w:spacing w:val="1"/>
        </w:rPr>
        <w:t>or</w:t>
      </w:r>
      <w:r>
        <w:rPr>
          <w:spacing w:val="17"/>
        </w:rPr>
        <w:t xml:space="preserve"> </w:t>
      </w:r>
      <w:r>
        <w:t>just</w:t>
      </w:r>
      <w:r>
        <w:rPr>
          <w:spacing w:val="66"/>
          <w:w w:val="101"/>
        </w:rPr>
        <w:t xml:space="preserve"> </w:t>
      </w:r>
      <w:r>
        <w:rPr>
          <w:spacing w:val="1"/>
        </w:rPr>
        <w:t>that</w:t>
      </w:r>
      <w:r>
        <w:rPr>
          <w:spacing w:val="11"/>
        </w:rPr>
        <w:t xml:space="preserve"> </w:t>
      </w:r>
      <w:r>
        <w:rPr>
          <w:spacing w:val="-1"/>
        </w:rPr>
        <w:t>English</w:t>
      </w:r>
      <w:r>
        <w:rPr>
          <w:spacing w:val="14"/>
        </w:rPr>
        <w:t xml:space="preserve"> </w:t>
      </w:r>
      <w:r>
        <w:rPr>
          <w:spacing w:val="1"/>
        </w:rPr>
        <w:t>news</w:t>
      </w:r>
      <w:r>
        <w:rPr>
          <w:spacing w:val="10"/>
        </w:rPr>
        <w:t xml:space="preserve"> </w:t>
      </w:r>
      <w:r>
        <w:rPr>
          <w:spacing w:val="1"/>
        </w:rPr>
        <w:t>sources</w:t>
      </w:r>
      <w:r>
        <w:rPr>
          <w:spacing w:val="9"/>
        </w:rPr>
        <w:t xml:space="preserve"> </w:t>
      </w:r>
      <w:r>
        <w:rPr>
          <w:spacing w:val="1"/>
        </w:rPr>
        <w:t>are</w:t>
      </w:r>
      <w:r>
        <w:rPr>
          <w:spacing w:val="14"/>
        </w:rPr>
        <w:t xml:space="preserve"> </w:t>
      </w:r>
      <w:r>
        <w:rPr>
          <w:spacing w:val="1"/>
        </w:rPr>
        <w:t>higher</w:t>
      </w:r>
      <w:r>
        <w:rPr>
          <w:spacing w:val="16"/>
        </w:rPr>
        <w:t xml:space="preserve"> </w:t>
      </w:r>
      <w:r>
        <w:t>quality.</w:t>
      </w:r>
      <w:r>
        <w:rPr>
          <w:spacing w:val="12"/>
        </w:rPr>
        <w:t xml:space="preserve"> </w:t>
      </w:r>
      <w:r>
        <w:rPr>
          <w:spacing w:val="1"/>
        </w:rPr>
        <w:t>We're</w:t>
      </w:r>
      <w:r>
        <w:rPr>
          <w:spacing w:val="14"/>
        </w:rPr>
        <w:t xml:space="preserve"> </w:t>
      </w:r>
      <w:r>
        <w:rPr>
          <w:spacing w:val="1"/>
        </w:rPr>
        <w:t>interested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proofErr w:type="spellStart"/>
      <w:r>
        <w:t>ProMED's</w:t>
      </w:r>
      <w:proofErr w:type="spellEnd"/>
      <w:r>
        <w:rPr>
          <w:spacing w:val="9"/>
        </w:rPr>
        <w:t xml:space="preserve"> </w:t>
      </w:r>
      <w:r>
        <w:rPr>
          <w:spacing w:val="1"/>
        </w:rPr>
        <w:t>thoughts</w:t>
      </w:r>
      <w:ins w:id="28" w:author="Andrew Huff" w:date="2015-08-05T08:56:00Z">
        <w:r w:rsidR="009653E1">
          <w:rPr>
            <w:spacing w:val="1"/>
          </w:rPr>
          <w:t xml:space="preserve"> on this issue</w:t>
        </w:r>
      </w:ins>
      <w:r>
        <w:rPr>
          <w:spacing w:val="1"/>
        </w:rPr>
        <w:t>.</w:t>
      </w:r>
    </w:p>
    <w:p w14:paraId="1F3A61DA" w14:textId="77777777" w:rsidR="00B00C28" w:rsidRDefault="00916C09">
      <w:pPr>
        <w:pStyle w:val="BodyText"/>
        <w:spacing w:before="2" w:line="303" w:lineRule="auto"/>
        <w:ind w:left="561" w:right="230"/>
      </w:pPr>
      <w:r>
        <w:pict w14:anchorId="529A1B65">
          <v:group id="_x0000_s1046" style="position:absolute;left:0;text-align:left;margin-left:35.45pt;margin-top:5.75pt;width:3.15pt;height:3.05pt;z-index:251652608;mso-position-horizontal-relative:page" coordorigin="710,115" coordsize="63,61">
            <v:shape id="_x0000_s1047" style="position:absolute;left:710;top:115;width:63;height:61" coordorigin="710,115" coordsize="63,61" path="m747,176l721,171,710,156,713,129,725,115,754,117,768,127,772,144,766,166,747,176xe" fillcolor="black" stroked="f">
              <v:path arrowok="t"/>
            </v:shape>
            <w10:wrap anchorx="page"/>
          </v:group>
        </w:pict>
      </w:r>
      <w:r>
        <w:rPr>
          <w:spacing w:val="1"/>
        </w:rPr>
        <w:t>Most</w:t>
      </w:r>
      <w:r>
        <w:rPr>
          <w:spacing w:val="10"/>
        </w:rPr>
        <w:t xml:space="preserve"> </w:t>
      </w:r>
      <w:r>
        <w:rPr>
          <w:spacing w:val="1"/>
        </w:rPr>
        <w:t>sources</w:t>
      </w:r>
      <w:r>
        <w:rPr>
          <w:spacing w:val="8"/>
        </w:rPr>
        <w:t xml:space="preserve"> </w:t>
      </w:r>
      <w:r>
        <w:rPr>
          <w:spacing w:val="1"/>
        </w:rPr>
        <w:t>have</w:t>
      </w:r>
      <w:r>
        <w:rPr>
          <w:spacing w:val="13"/>
        </w:rPr>
        <w:t xml:space="preserve"> </w:t>
      </w:r>
      <w:r>
        <w:rPr>
          <w:spacing w:val="1"/>
        </w:rPr>
        <w:t>only</w:t>
      </w:r>
      <w:r>
        <w:rPr>
          <w:spacing w:val="8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single</w:t>
      </w:r>
      <w:r>
        <w:rPr>
          <w:spacing w:val="13"/>
        </w:rPr>
        <w:t xml:space="preserve"> </w:t>
      </w:r>
      <w:r>
        <w:t>article</w:t>
      </w:r>
      <w:r>
        <w:rPr>
          <w:spacing w:val="13"/>
        </w:rPr>
        <w:t xml:space="preserve"> </w:t>
      </w:r>
      <w:r>
        <w:rPr>
          <w:spacing w:val="1"/>
        </w:rPr>
        <w:t>used</w:t>
      </w:r>
      <w:r>
        <w:rPr>
          <w:spacing w:val="12"/>
        </w:rPr>
        <w:t xml:space="preserve"> </w:t>
      </w:r>
      <w:r>
        <w:rPr>
          <w:spacing w:val="1"/>
        </w:rPr>
        <w:t>by</w:t>
      </w:r>
      <w:r>
        <w:rPr>
          <w:spacing w:val="9"/>
        </w:rPr>
        <w:t xml:space="preserve"> </w:t>
      </w:r>
      <w:r>
        <w:rPr>
          <w:spacing w:val="-1"/>
        </w:rPr>
        <w:t>ProMED.</w:t>
      </w:r>
      <w:r>
        <w:rPr>
          <w:spacing w:val="10"/>
        </w:rPr>
        <w:t xml:space="preserve"> </w:t>
      </w:r>
      <w:r>
        <w:t>It</w:t>
      </w:r>
      <w:r>
        <w:rPr>
          <w:spacing w:val="11"/>
        </w:rPr>
        <w:t xml:space="preserve"> </w:t>
      </w:r>
      <w:r>
        <w:rPr>
          <w:spacing w:val="1"/>
        </w:rPr>
        <w:t>may</w:t>
      </w:r>
      <w:r>
        <w:rPr>
          <w:spacing w:val="8"/>
        </w:rPr>
        <w:t xml:space="preserve"> </w:t>
      </w:r>
      <w:r>
        <w:rPr>
          <w:spacing w:val="1"/>
        </w:rPr>
        <w:t>be</w:t>
      </w:r>
      <w:r>
        <w:rPr>
          <w:spacing w:val="13"/>
        </w:rPr>
        <w:t xml:space="preserve"> </w:t>
      </w:r>
      <w:r>
        <w:rPr>
          <w:spacing w:val="1"/>
        </w:rPr>
        <w:t>worth</w:t>
      </w:r>
      <w:r>
        <w:rPr>
          <w:spacing w:val="13"/>
        </w:rPr>
        <w:t xml:space="preserve"> </w:t>
      </w:r>
      <w:r>
        <w:rPr>
          <w:spacing w:val="1"/>
        </w:rPr>
        <w:t>periodically</w:t>
      </w:r>
      <w:r>
        <w:rPr>
          <w:spacing w:val="8"/>
        </w:rPr>
        <w:t xml:space="preserve"> </w:t>
      </w:r>
      <w:r>
        <w:rPr>
          <w:spacing w:val="1"/>
        </w:rPr>
        <w:t>examining</w:t>
      </w:r>
      <w:r>
        <w:rPr>
          <w:spacing w:val="56"/>
          <w:w w:val="101"/>
        </w:rPr>
        <w:t xml:space="preserve"> </w:t>
      </w:r>
      <w:r>
        <w:rPr>
          <w:spacing w:val="1"/>
        </w:rPr>
        <w:t>some</w:t>
      </w:r>
      <w:r>
        <w:rPr>
          <w:spacing w:val="12"/>
        </w:rPr>
        <w:t xml:space="preserve"> </w:t>
      </w:r>
      <w:r>
        <w:rPr>
          <w:spacing w:val="1"/>
        </w:rPr>
        <w:t>of</w:t>
      </w:r>
      <w:r>
        <w:rPr>
          <w:spacing w:val="10"/>
        </w:rPr>
        <w:t xml:space="preserve"> </w:t>
      </w:r>
      <w:r>
        <w:rPr>
          <w:spacing w:val="1"/>
        </w:rPr>
        <w:t>these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1"/>
        </w:rPr>
        <w:t>see</w:t>
      </w:r>
      <w:r>
        <w:rPr>
          <w:spacing w:val="13"/>
        </w:rPr>
        <w:t xml:space="preserve"> </w:t>
      </w:r>
      <w:r>
        <w:rPr>
          <w:spacing w:val="-1"/>
        </w:rPr>
        <w:t>if</w:t>
      </w:r>
      <w:r>
        <w:rPr>
          <w:spacing w:val="10"/>
        </w:rPr>
        <w:t xml:space="preserve"> </w:t>
      </w:r>
      <w:r>
        <w:rPr>
          <w:spacing w:val="1"/>
        </w:rPr>
        <w:t>they</w:t>
      </w:r>
      <w:r>
        <w:rPr>
          <w:spacing w:val="8"/>
        </w:rPr>
        <w:t xml:space="preserve"> </w:t>
      </w:r>
      <w:r>
        <w:rPr>
          <w:spacing w:val="1"/>
        </w:rPr>
        <w:t>continue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1"/>
        </w:rPr>
        <w:t>produce</w:t>
      </w:r>
      <w:r>
        <w:rPr>
          <w:spacing w:val="13"/>
        </w:rPr>
        <w:t xml:space="preserve"> </w:t>
      </w:r>
      <w:r>
        <w:rPr>
          <w:spacing w:val="1"/>
        </w:rPr>
        <w:t>valuable</w:t>
      </w:r>
      <w:r>
        <w:rPr>
          <w:spacing w:val="12"/>
        </w:rPr>
        <w:t xml:space="preserve"> </w:t>
      </w:r>
      <w:r>
        <w:rPr>
          <w:spacing w:val="1"/>
        </w:rPr>
        <w:t>content.</w:t>
      </w:r>
    </w:p>
    <w:p w14:paraId="1DC8B573" w14:textId="5CB3FB5B" w:rsidR="00B00C28" w:rsidRDefault="00916C09">
      <w:pPr>
        <w:pStyle w:val="BodyText"/>
        <w:spacing w:before="2" w:line="303" w:lineRule="auto"/>
        <w:ind w:left="561" w:right="60"/>
      </w:pPr>
      <w:r>
        <w:lastRenderedPageBreak/>
        <w:pict w14:anchorId="7D19C113">
          <v:group id="_x0000_s1044" style="position:absolute;left:0;text-align:left;margin-left:35.45pt;margin-top:5.75pt;width:3.15pt;height:3.05pt;z-index:251653632;mso-position-horizontal-relative:page" coordorigin="710,115" coordsize="63,61">
            <v:shape id="_x0000_s1045" style="position:absolute;left:710;top:115;width:63;height:61" coordorigin="710,115" coordsize="63,61" path="m747,176l721,171,710,156,713,129,725,115,754,117,768,127,772,144,766,166,747,176xe" fillcolor="black" stroked="f">
              <v:path arrowok="t"/>
            </v:shape>
            <w10:wrap anchorx="page"/>
          </v:group>
        </w:pict>
      </w:r>
      <w:r>
        <w:rPr>
          <w:spacing w:val="1"/>
        </w:rPr>
        <w:t>Web</w:t>
      </w:r>
      <w:ins w:id="29" w:author="Andrew Huff" w:date="2015-08-05T08:56:00Z">
        <w:r w:rsidR="009653E1">
          <w:rPr>
            <w:spacing w:val="1"/>
          </w:rPr>
          <w:t>-</w:t>
        </w:r>
      </w:ins>
      <w:r>
        <w:rPr>
          <w:spacing w:val="1"/>
        </w:rPr>
        <w:t>scraping</w:t>
      </w:r>
      <w:r>
        <w:rPr>
          <w:spacing w:val="12"/>
        </w:rPr>
        <w:t xml:space="preserve"> </w:t>
      </w:r>
      <w:r>
        <w:rPr>
          <w:spacing w:val="1"/>
        </w:rPr>
        <w:t>services</w:t>
      </w:r>
      <w:r>
        <w:rPr>
          <w:spacing w:val="9"/>
        </w:rPr>
        <w:t xml:space="preserve"> </w:t>
      </w:r>
      <w:r>
        <w:rPr>
          <w:spacing w:val="1"/>
        </w:rPr>
        <w:t>that</w:t>
      </w:r>
      <w:r>
        <w:rPr>
          <w:spacing w:val="10"/>
        </w:rPr>
        <w:t xml:space="preserve"> </w:t>
      </w:r>
      <w:ins w:id="30" w:author="Andrew Huff" w:date="2015-08-05T08:57:00Z">
        <w:r w:rsidR="009653E1">
          <w:rPr>
            <w:spacing w:val="1"/>
          </w:rPr>
          <w:t>provide</w:t>
        </w:r>
      </w:ins>
      <w:del w:id="31" w:author="Andrew Huff" w:date="2015-08-05T08:57:00Z">
        <w:r w:rsidDel="009653E1">
          <w:rPr>
            <w:spacing w:val="1"/>
          </w:rPr>
          <w:delText>d</w:delText>
        </w:r>
        <w:r w:rsidDel="009653E1">
          <w:rPr>
            <w:spacing w:val="1"/>
          </w:rPr>
          <w:delText>o</w:delText>
        </w:r>
      </w:del>
      <w:r>
        <w:rPr>
          <w:spacing w:val="13"/>
        </w:rPr>
        <w:t xml:space="preserve"> </w:t>
      </w:r>
      <w:r>
        <w:rPr>
          <w:spacing w:val="1"/>
        </w:rPr>
        <w:t>automated</w:t>
      </w:r>
      <w:r>
        <w:rPr>
          <w:spacing w:val="13"/>
        </w:rPr>
        <w:t xml:space="preserve"> </w:t>
      </w:r>
      <w:r>
        <w:t>notifications</w:t>
      </w:r>
      <w:r>
        <w:rPr>
          <w:spacing w:val="8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rPr>
          <w:spacing w:val="1"/>
        </w:rPr>
        <w:t>new</w:t>
      </w:r>
      <w:r>
        <w:rPr>
          <w:spacing w:val="7"/>
        </w:rPr>
        <w:t xml:space="preserve"> </w:t>
      </w:r>
      <w:r>
        <w:rPr>
          <w:spacing w:val="1"/>
        </w:rPr>
        <w:t>content</w:t>
      </w:r>
      <w:r>
        <w:rPr>
          <w:spacing w:val="11"/>
        </w:rPr>
        <w:t xml:space="preserve"> </w:t>
      </w:r>
      <w:r>
        <w:t>would</w:t>
      </w:r>
      <w:r>
        <w:rPr>
          <w:spacing w:val="12"/>
        </w:rPr>
        <w:t xml:space="preserve"> </w:t>
      </w:r>
      <w:r>
        <w:rPr>
          <w:spacing w:val="1"/>
        </w:rPr>
        <w:t>do</w:t>
      </w:r>
      <w:r>
        <w:rPr>
          <w:spacing w:val="13"/>
        </w:rPr>
        <w:t xml:space="preserve"> </w:t>
      </w:r>
      <w:r>
        <w:rPr>
          <w:spacing w:val="-1"/>
        </w:rPr>
        <w:t>well</w:t>
      </w:r>
      <w:r>
        <w:rPr>
          <w:spacing w:val="8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1"/>
        </w:rPr>
        <w:t>start</w:t>
      </w:r>
      <w:r>
        <w:rPr>
          <w:spacing w:val="11"/>
        </w:rPr>
        <w:t xml:space="preserve"> </w:t>
      </w:r>
      <w:r>
        <w:rPr>
          <w:spacing w:val="-1"/>
        </w:rPr>
        <w:t>with</w:t>
      </w:r>
      <w:r>
        <w:rPr>
          <w:spacing w:val="13"/>
        </w:rPr>
        <w:t xml:space="preserve"> </w:t>
      </w:r>
      <w:r>
        <w:rPr>
          <w:spacing w:val="1"/>
        </w:rPr>
        <w:t>the</w:t>
      </w:r>
      <w:r>
        <w:rPr>
          <w:spacing w:val="88"/>
          <w:w w:val="101"/>
        </w:rPr>
        <w:t xml:space="preserve"> </w:t>
      </w:r>
      <w:r>
        <w:rPr>
          <w:spacing w:val="1"/>
        </w:rPr>
        <w:t>sources</w:t>
      </w:r>
      <w:r>
        <w:rPr>
          <w:spacing w:val="7"/>
        </w:rPr>
        <w:t xml:space="preserve"> </w:t>
      </w:r>
      <w:r>
        <w:rPr>
          <w:spacing w:val="1"/>
        </w:rPr>
        <w:t>at</w:t>
      </w:r>
      <w:r>
        <w:rPr>
          <w:spacing w:val="9"/>
        </w:rPr>
        <w:t xml:space="preserve"> </w:t>
      </w:r>
      <w:r>
        <w:rPr>
          <w:spacing w:val="1"/>
        </w:rPr>
        <w:t>the</w:t>
      </w:r>
      <w:r>
        <w:rPr>
          <w:spacing w:val="11"/>
        </w:rPr>
        <w:t xml:space="preserve"> </w:t>
      </w:r>
      <w:r>
        <w:rPr>
          <w:spacing w:val="1"/>
        </w:rPr>
        <w:t>top</w:t>
      </w:r>
      <w:r>
        <w:rPr>
          <w:spacing w:val="11"/>
        </w:rPr>
        <w:t xml:space="preserve"> </w:t>
      </w:r>
      <w:r>
        <w:rPr>
          <w:spacing w:val="1"/>
        </w:rPr>
        <w:t>of</w:t>
      </w:r>
      <w:r>
        <w:rPr>
          <w:spacing w:val="10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rPr>
          <w:spacing w:val="-1"/>
        </w:rPr>
        <w:t>list.</w:t>
      </w:r>
    </w:p>
    <w:p w14:paraId="37E5BAAB" w14:textId="4B6CCF0E" w:rsidR="00B00C28" w:rsidDel="009653E1" w:rsidRDefault="00B00C28">
      <w:pPr>
        <w:spacing w:line="303" w:lineRule="auto"/>
        <w:rPr>
          <w:del w:id="32" w:author="Andrew Huff" w:date="2015-08-05T08:56:00Z"/>
        </w:rPr>
        <w:sectPr w:rsidR="00B00C28" w:rsidDel="009653E1">
          <w:pgSz w:w="12220" w:h="15820"/>
          <w:pgMar w:top="420" w:right="960" w:bottom="280" w:left="380" w:header="720" w:footer="720" w:gutter="0"/>
          <w:cols w:space="720"/>
        </w:sectPr>
      </w:pPr>
    </w:p>
    <w:p w14:paraId="03370D50" w14:textId="77777777" w:rsidR="00B00C28" w:rsidRDefault="00916C09">
      <w:pPr>
        <w:pStyle w:val="Heading1"/>
        <w:jc w:val="both"/>
        <w:rPr>
          <w:b w:val="0"/>
          <w:bCs w:val="0"/>
        </w:rPr>
      </w:pPr>
      <w:r>
        <w:lastRenderedPageBreak/>
        <w:t>Most frequently mentioned organizations</w:t>
      </w:r>
    </w:p>
    <w:p w14:paraId="72066BB5" w14:textId="77777777" w:rsidR="00B00C28" w:rsidRDefault="00B00C28">
      <w:pPr>
        <w:spacing w:before="4"/>
        <w:rPr>
          <w:rFonts w:ascii="Arial" w:eastAsia="Arial" w:hAnsi="Arial" w:cs="Arial"/>
          <w:b/>
          <w:bCs/>
          <w:sz w:val="35"/>
          <w:szCs w:val="35"/>
        </w:rPr>
      </w:pPr>
    </w:p>
    <w:p w14:paraId="7B5F010E" w14:textId="77777777" w:rsidR="00B00C28" w:rsidRDefault="00916C09">
      <w:pPr>
        <w:pStyle w:val="Heading2"/>
        <w:jc w:val="both"/>
        <w:rPr>
          <w:b w:val="0"/>
          <w:bCs w:val="0"/>
        </w:rPr>
      </w:pPr>
      <w:r>
        <w:t>Method</w:t>
      </w:r>
    </w:p>
    <w:p w14:paraId="06B86210" w14:textId="7FBEB6D5" w:rsidR="00B00C28" w:rsidRDefault="00916C09">
      <w:pPr>
        <w:pStyle w:val="BodyText"/>
        <w:spacing w:before="244" w:line="303" w:lineRule="auto"/>
        <w:ind w:right="100"/>
        <w:jc w:val="both"/>
      </w:pPr>
      <w:r>
        <w:rPr>
          <w:spacing w:val="-2"/>
        </w:rPr>
        <w:t>We</w:t>
      </w:r>
      <w:r>
        <w:rPr>
          <w:spacing w:val="14"/>
        </w:rPr>
        <w:t xml:space="preserve"> </w:t>
      </w:r>
      <w:r>
        <w:rPr>
          <w:spacing w:val="1"/>
        </w:rPr>
        <w:t>use</w:t>
      </w:r>
      <w:r>
        <w:rPr>
          <w:spacing w:val="15"/>
        </w:rPr>
        <w:t xml:space="preserve"> </w:t>
      </w:r>
      <w:r>
        <w:rPr>
          <w:spacing w:val="1"/>
        </w:rPr>
        <w:t>natural</w:t>
      </w:r>
      <w:r>
        <w:rPr>
          <w:spacing w:val="9"/>
        </w:rPr>
        <w:t xml:space="preserve"> </w:t>
      </w:r>
      <w:r>
        <w:rPr>
          <w:spacing w:val="1"/>
        </w:rPr>
        <w:t>language</w:t>
      </w:r>
      <w:r>
        <w:rPr>
          <w:spacing w:val="15"/>
        </w:rPr>
        <w:t xml:space="preserve"> </w:t>
      </w:r>
      <w:r>
        <w:rPr>
          <w:spacing w:val="1"/>
        </w:rPr>
        <w:t>processing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identify</w:t>
      </w:r>
      <w:r>
        <w:rPr>
          <w:spacing w:val="10"/>
        </w:rPr>
        <w:t xml:space="preserve"> </w:t>
      </w:r>
      <w:r>
        <w:rPr>
          <w:spacing w:val="1"/>
        </w:rPr>
        <w:t>organizations</w:t>
      </w:r>
      <w:r>
        <w:rPr>
          <w:spacing w:val="11"/>
        </w:rPr>
        <w:t xml:space="preserve"> </w:t>
      </w:r>
      <w:r>
        <w:rPr>
          <w:spacing w:val="1"/>
        </w:rPr>
        <w:t>mentioned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1"/>
        </w:rPr>
        <w:t>news</w:t>
      </w:r>
      <w:r>
        <w:rPr>
          <w:spacing w:val="10"/>
        </w:rPr>
        <w:t xml:space="preserve"> </w:t>
      </w:r>
      <w:r>
        <w:rPr>
          <w:spacing w:val="1"/>
        </w:rPr>
        <w:t>articles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ProMED</w:t>
      </w:r>
      <w:r>
        <w:rPr>
          <w:spacing w:val="9"/>
        </w:rPr>
        <w:t xml:space="preserve"> </w:t>
      </w:r>
      <w:r>
        <w:rPr>
          <w:spacing w:val="1"/>
        </w:rPr>
        <w:t>reports.</w:t>
      </w:r>
      <w:r>
        <w:rPr>
          <w:spacing w:val="13"/>
        </w:rPr>
        <w:t xml:space="preserve"> </w:t>
      </w:r>
      <w:r>
        <w:t>In</w:t>
      </w:r>
      <w:r>
        <w:rPr>
          <w:spacing w:val="68"/>
          <w:w w:val="101"/>
        </w:rPr>
        <w:t xml:space="preserve"> </w:t>
      </w:r>
      <w:r>
        <w:rPr>
          <w:spacing w:val="1"/>
        </w:rPr>
        <w:t>the</w:t>
      </w:r>
      <w:r>
        <w:rPr>
          <w:spacing w:val="35"/>
        </w:rPr>
        <w:t xml:space="preserve"> </w:t>
      </w:r>
      <w:r>
        <w:rPr>
          <w:spacing w:val="1"/>
        </w:rPr>
        <w:t>future,</w:t>
      </w:r>
      <w:r>
        <w:rPr>
          <w:spacing w:val="34"/>
        </w:rPr>
        <w:t xml:space="preserve"> </w:t>
      </w:r>
      <w:r>
        <w:rPr>
          <w:spacing w:val="-1"/>
        </w:rPr>
        <w:t>we</w:t>
      </w:r>
      <w:r>
        <w:rPr>
          <w:spacing w:val="35"/>
        </w:rPr>
        <w:t xml:space="preserve"> </w:t>
      </w:r>
      <w:r>
        <w:t>could</w:t>
      </w:r>
      <w:r>
        <w:rPr>
          <w:spacing w:val="35"/>
        </w:rPr>
        <w:t xml:space="preserve"> </w:t>
      </w:r>
      <w:r>
        <w:rPr>
          <w:spacing w:val="1"/>
        </w:rPr>
        <w:t>use</w:t>
      </w:r>
      <w:r>
        <w:rPr>
          <w:spacing w:val="36"/>
        </w:rPr>
        <w:t xml:space="preserve"> </w:t>
      </w:r>
      <w:r>
        <w:t>similar</w:t>
      </w:r>
      <w:r>
        <w:rPr>
          <w:spacing w:val="37"/>
        </w:rPr>
        <w:t xml:space="preserve"> </w:t>
      </w:r>
      <w:r>
        <w:rPr>
          <w:spacing w:val="1"/>
        </w:rPr>
        <w:t>techniques</w:t>
      </w:r>
      <w:r>
        <w:rPr>
          <w:spacing w:val="32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find</w:t>
      </w:r>
      <w:r>
        <w:rPr>
          <w:spacing w:val="35"/>
        </w:rPr>
        <w:t xml:space="preserve"> </w:t>
      </w:r>
      <w:r>
        <w:rPr>
          <w:spacing w:val="1"/>
        </w:rPr>
        <w:t>mentions</w:t>
      </w:r>
      <w:r>
        <w:rPr>
          <w:spacing w:val="32"/>
        </w:rPr>
        <w:t xml:space="preserve"> </w:t>
      </w:r>
      <w:r>
        <w:rPr>
          <w:spacing w:val="1"/>
        </w:rPr>
        <w:t>of</w:t>
      </w:r>
      <w:r>
        <w:rPr>
          <w:spacing w:val="34"/>
        </w:rPr>
        <w:t xml:space="preserve"> </w:t>
      </w:r>
      <w:r>
        <w:rPr>
          <w:spacing w:val="1"/>
        </w:rPr>
        <w:t>other</w:t>
      </w:r>
      <w:r>
        <w:rPr>
          <w:spacing w:val="38"/>
        </w:rPr>
        <w:t xml:space="preserve"> </w:t>
      </w:r>
      <w:r>
        <w:rPr>
          <w:spacing w:val="1"/>
        </w:rPr>
        <w:t>things</w:t>
      </w:r>
      <w:r>
        <w:rPr>
          <w:spacing w:val="32"/>
        </w:rPr>
        <w:t xml:space="preserve"> </w:t>
      </w:r>
      <w:r>
        <w:t>such</w:t>
      </w:r>
      <w:r>
        <w:rPr>
          <w:spacing w:val="35"/>
        </w:rPr>
        <w:t xml:space="preserve"> </w:t>
      </w:r>
      <w:r>
        <w:rPr>
          <w:spacing w:val="1"/>
        </w:rPr>
        <w:t>as</w:t>
      </w:r>
      <w:r>
        <w:rPr>
          <w:spacing w:val="32"/>
        </w:rPr>
        <w:t xml:space="preserve"> </w:t>
      </w:r>
      <w:r>
        <w:rPr>
          <w:spacing w:val="1"/>
        </w:rPr>
        <w:t>diseases</w:t>
      </w:r>
      <w:r>
        <w:rPr>
          <w:spacing w:val="32"/>
        </w:rPr>
        <w:t xml:space="preserve"> </w:t>
      </w:r>
      <w:r>
        <w:rPr>
          <w:spacing w:val="1"/>
        </w:rPr>
        <w:t>and</w:t>
      </w:r>
      <w:r>
        <w:rPr>
          <w:spacing w:val="35"/>
        </w:rPr>
        <w:t xml:space="preserve"> </w:t>
      </w:r>
      <w:r>
        <w:t>locations.</w:t>
      </w:r>
      <w:r>
        <w:rPr>
          <w:spacing w:val="74"/>
          <w:w w:val="101"/>
        </w:rPr>
        <w:t xml:space="preserve"> </w:t>
      </w:r>
      <w:r>
        <w:rPr>
          <w:spacing w:val="1"/>
        </w:rPr>
        <w:t>However,</w:t>
      </w:r>
      <w:r>
        <w:rPr>
          <w:spacing w:val="20"/>
        </w:rPr>
        <w:t xml:space="preserve"> </w:t>
      </w:r>
      <w:r>
        <w:t>this</w:t>
      </w:r>
      <w:r>
        <w:rPr>
          <w:spacing w:val="18"/>
        </w:rPr>
        <w:t xml:space="preserve"> </w:t>
      </w:r>
      <w:r>
        <w:rPr>
          <w:spacing w:val="1"/>
        </w:rPr>
        <w:t>type</w:t>
      </w:r>
      <w:r>
        <w:rPr>
          <w:spacing w:val="23"/>
        </w:rPr>
        <w:t xml:space="preserve"> </w:t>
      </w:r>
      <w:r>
        <w:rPr>
          <w:spacing w:val="1"/>
        </w:rPr>
        <w:t>of</w:t>
      </w:r>
      <w:r>
        <w:rPr>
          <w:spacing w:val="20"/>
        </w:rPr>
        <w:t xml:space="preserve"> </w:t>
      </w:r>
      <w:r>
        <w:t>analysis</w:t>
      </w:r>
      <w:r>
        <w:rPr>
          <w:spacing w:val="18"/>
        </w:rPr>
        <w:t xml:space="preserve"> </w:t>
      </w:r>
      <w:r>
        <w:rPr>
          <w:spacing w:val="-1"/>
        </w:rPr>
        <w:t>is</w:t>
      </w:r>
      <w:r>
        <w:rPr>
          <w:spacing w:val="19"/>
        </w:rPr>
        <w:t xml:space="preserve"> </w:t>
      </w:r>
      <w:r>
        <w:rPr>
          <w:spacing w:val="2"/>
        </w:rPr>
        <w:t>error</w:t>
      </w:r>
      <w:r>
        <w:rPr>
          <w:spacing w:val="24"/>
        </w:rPr>
        <w:t xml:space="preserve"> </w:t>
      </w:r>
      <w:r>
        <w:rPr>
          <w:spacing w:val="1"/>
        </w:rPr>
        <w:t>prone.</w:t>
      </w:r>
      <w:r>
        <w:rPr>
          <w:spacing w:val="21"/>
        </w:rPr>
        <w:t xml:space="preserve"> </w:t>
      </w:r>
      <w:r>
        <w:rPr>
          <w:spacing w:val="2"/>
        </w:rPr>
        <w:t>There</w:t>
      </w:r>
      <w:r>
        <w:rPr>
          <w:spacing w:val="22"/>
        </w:rPr>
        <w:t xml:space="preserve"> </w:t>
      </w:r>
      <w:r>
        <w:rPr>
          <w:spacing w:val="1"/>
        </w:rPr>
        <w:t>are</w:t>
      </w:r>
      <w:r>
        <w:rPr>
          <w:spacing w:val="23"/>
        </w:rPr>
        <w:t xml:space="preserve"> </w:t>
      </w:r>
      <w:r>
        <w:rPr>
          <w:spacing w:val="1"/>
        </w:rPr>
        <w:t>many</w:t>
      </w:r>
      <w:r>
        <w:rPr>
          <w:spacing w:val="18"/>
        </w:rPr>
        <w:t xml:space="preserve"> </w:t>
      </w:r>
      <w:r>
        <w:t>false</w:t>
      </w:r>
      <w:r>
        <w:rPr>
          <w:spacing w:val="23"/>
        </w:rPr>
        <w:t xml:space="preserve"> </w:t>
      </w:r>
      <w:r>
        <w:t>positives</w:t>
      </w:r>
      <w:r>
        <w:rPr>
          <w:spacing w:val="18"/>
        </w:rPr>
        <w:t xml:space="preserve"> </w:t>
      </w:r>
      <w:r>
        <w:rPr>
          <w:spacing w:val="1"/>
        </w:rPr>
        <w:t>and</w:t>
      </w:r>
      <w:r>
        <w:rPr>
          <w:spacing w:val="22"/>
        </w:rPr>
        <w:t xml:space="preserve"> </w:t>
      </w:r>
      <w:r>
        <w:rPr>
          <w:spacing w:val="1"/>
        </w:rPr>
        <w:t>some</w:t>
      </w:r>
      <w:r>
        <w:rPr>
          <w:spacing w:val="23"/>
        </w:rPr>
        <w:t xml:space="preserve"> </w:t>
      </w:r>
      <w:r>
        <w:rPr>
          <w:spacing w:val="1"/>
        </w:rPr>
        <w:t>of</w:t>
      </w:r>
      <w:r>
        <w:rPr>
          <w:spacing w:val="20"/>
        </w:rPr>
        <w:t xml:space="preserve"> </w:t>
      </w:r>
      <w:r>
        <w:rPr>
          <w:spacing w:val="1"/>
        </w:rPr>
        <w:t>the</w:t>
      </w:r>
      <w:r>
        <w:rPr>
          <w:spacing w:val="23"/>
        </w:rPr>
        <w:t xml:space="preserve"> </w:t>
      </w:r>
      <w:r>
        <w:rPr>
          <w:spacing w:val="1"/>
        </w:rPr>
        <w:t>terms</w:t>
      </w:r>
      <w:r>
        <w:rPr>
          <w:spacing w:val="18"/>
        </w:rPr>
        <w:t xml:space="preserve"> </w:t>
      </w:r>
      <w:r>
        <w:t>identified</w:t>
      </w:r>
      <w:r>
        <w:rPr>
          <w:spacing w:val="92"/>
          <w:w w:val="101"/>
        </w:rPr>
        <w:t xml:space="preserve"> </w:t>
      </w:r>
      <w:r>
        <w:rPr>
          <w:spacing w:val="1"/>
        </w:rPr>
        <w:t>are</w:t>
      </w:r>
      <w:r>
        <w:rPr>
          <w:spacing w:val="15"/>
        </w:rPr>
        <w:t xml:space="preserve"> </w:t>
      </w:r>
      <w:r>
        <w:rPr>
          <w:spacing w:val="1"/>
        </w:rPr>
        <w:t>ambiguous.</w:t>
      </w:r>
      <w:r>
        <w:rPr>
          <w:spacing w:val="13"/>
        </w:rPr>
        <w:t xml:space="preserve"> </w:t>
      </w:r>
      <w:r>
        <w:rPr>
          <w:spacing w:val="2"/>
        </w:rPr>
        <w:t>For</w:t>
      </w:r>
      <w:r>
        <w:rPr>
          <w:spacing w:val="17"/>
        </w:rPr>
        <w:t xml:space="preserve"> </w:t>
      </w:r>
      <w:r>
        <w:rPr>
          <w:spacing w:val="1"/>
        </w:rPr>
        <w:t>example,</w:t>
      </w:r>
      <w:r>
        <w:rPr>
          <w:spacing w:val="13"/>
        </w:rPr>
        <w:t xml:space="preserve"> </w:t>
      </w:r>
      <w:r>
        <w:rPr>
          <w:spacing w:val="1"/>
        </w:rPr>
        <w:t>"Ministry</w:t>
      </w:r>
      <w:r>
        <w:rPr>
          <w:spacing w:val="10"/>
        </w:rPr>
        <w:t xml:space="preserve"> </w:t>
      </w:r>
      <w:r>
        <w:rPr>
          <w:spacing w:val="1"/>
        </w:rPr>
        <w:t>of</w:t>
      </w:r>
      <w:r>
        <w:rPr>
          <w:spacing w:val="13"/>
        </w:rPr>
        <w:t xml:space="preserve"> </w:t>
      </w:r>
      <w:r>
        <w:t>Health"</w:t>
      </w:r>
      <w:r>
        <w:rPr>
          <w:spacing w:val="12"/>
        </w:rPr>
        <w:t xml:space="preserve"> </w:t>
      </w:r>
      <w:r>
        <w:rPr>
          <w:spacing w:val="1"/>
        </w:rPr>
        <w:t>does</w:t>
      </w:r>
      <w:r>
        <w:rPr>
          <w:spacing w:val="11"/>
        </w:rPr>
        <w:t xml:space="preserve"> </w:t>
      </w:r>
      <w:r>
        <w:rPr>
          <w:spacing w:val="1"/>
        </w:rPr>
        <w:t>not</w:t>
      </w:r>
      <w:r>
        <w:rPr>
          <w:spacing w:val="13"/>
        </w:rPr>
        <w:t xml:space="preserve"> </w:t>
      </w:r>
      <w:r>
        <w:rPr>
          <w:spacing w:val="1"/>
        </w:rPr>
        <w:t>make</w:t>
      </w:r>
      <w:r>
        <w:rPr>
          <w:spacing w:val="15"/>
        </w:rPr>
        <w:t xml:space="preserve"> </w:t>
      </w:r>
      <w:r>
        <w:rPr>
          <w:spacing w:val="-1"/>
        </w:rPr>
        <w:t>it</w:t>
      </w:r>
      <w:r>
        <w:rPr>
          <w:spacing w:val="13"/>
        </w:rPr>
        <w:t xml:space="preserve"> </w:t>
      </w:r>
      <w:r>
        <w:t>clear</w:t>
      </w:r>
      <w:r>
        <w:rPr>
          <w:spacing w:val="17"/>
        </w:rPr>
        <w:t xml:space="preserve"> </w:t>
      </w:r>
      <w:r>
        <w:rPr>
          <w:spacing w:val="-1"/>
        </w:rPr>
        <w:t>which</w:t>
      </w:r>
      <w:r>
        <w:rPr>
          <w:spacing w:val="15"/>
        </w:rPr>
        <w:t xml:space="preserve"> </w:t>
      </w:r>
      <w:r>
        <w:rPr>
          <w:spacing w:val="1"/>
        </w:rPr>
        <w:t>Ministry</w:t>
      </w:r>
      <w:r>
        <w:rPr>
          <w:spacing w:val="11"/>
        </w:rPr>
        <w:t xml:space="preserve"> </w:t>
      </w:r>
      <w:r>
        <w:rPr>
          <w:spacing w:val="1"/>
        </w:rPr>
        <w:t>of</w:t>
      </w:r>
      <w:r>
        <w:rPr>
          <w:spacing w:val="13"/>
        </w:rPr>
        <w:t xml:space="preserve"> </w:t>
      </w:r>
      <w:r>
        <w:t>Health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1"/>
        </w:rPr>
        <w:t>mentioned.</w:t>
      </w:r>
      <w:r>
        <w:rPr>
          <w:spacing w:val="72"/>
          <w:w w:val="101"/>
        </w:rPr>
        <w:t xml:space="preserve"> </w:t>
      </w:r>
      <w:r>
        <w:rPr>
          <w:spacing w:val="1"/>
        </w:rPr>
        <w:t>Contextual</w:t>
      </w:r>
      <w:r>
        <w:rPr>
          <w:spacing w:val="19"/>
        </w:rPr>
        <w:t xml:space="preserve"> </w:t>
      </w:r>
      <w:r>
        <w:rPr>
          <w:spacing w:val="1"/>
        </w:rPr>
        <w:t>information,</w:t>
      </w:r>
      <w:r>
        <w:rPr>
          <w:spacing w:val="23"/>
        </w:rPr>
        <w:t xml:space="preserve"> </w:t>
      </w:r>
      <w:r>
        <w:t>such</w:t>
      </w:r>
      <w:r>
        <w:rPr>
          <w:spacing w:val="25"/>
        </w:rPr>
        <w:t xml:space="preserve"> </w:t>
      </w:r>
      <w:r>
        <w:rPr>
          <w:spacing w:val="1"/>
        </w:rPr>
        <w:t>as</w:t>
      </w:r>
      <w:r>
        <w:rPr>
          <w:spacing w:val="22"/>
        </w:rPr>
        <w:t xml:space="preserve"> </w:t>
      </w:r>
      <w:r>
        <w:rPr>
          <w:spacing w:val="1"/>
        </w:rPr>
        <w:t>where</w:t>
      </w:r>
      <w:r>
        <w:rPr>
          <w:spacing w:val="25"/>
        </w:rPr>
        <w:t xml:space="preserve"> </w:t>
      </w:r>
      <w:r>
        <w:rPr>
          <w:spacing w:val="1"/>
        </w:rPr>
        <w:t>the</w:t>
      </w:r>
      <w:r>
        <w:rPr>
          <w:spacing w:val="25"/>
        </w:rPr>
        <w:t xml:space="preserve"> </w:t>
      </w:r>
      <w:r>
        <w:t>article</w:t>
      </w:r>
      <w:r>
        <w:rPr>
          <w:spacing w:val="25"/>
        </w:rPr>
        <w:t xml:space="preserve"> </w:t>
      </w:r>
      <w:r>
        <w:t>was</w:t>
      </w:r>
      <w:r>
        <w:rPr>
          <w:spacing w:val="21"/>
        </w:rPr>
        <w:t xml:space="preserve"> </w:t>
      </w:r>
      <w:r>
        <w:rPr>
          <w:spacing w:val="1"/>
        </w:rPr>
        <w:t>published,</w:t>
      </w:r>
      <w:r>
        <w:rPr>
          <w:spacing w:val="23"/>
        </w:rPr>
        <w:t xml:space="preserve"> </w:t>
      </w:r>
      <w:r>
        <w:rPr>
          <w:spacing w:val="1"/>
        </w:rPr>
        <w:t>may</w:t>
      </w:r>
      <w:r>
        <w:rPr>
          <w:spacing w:val="22"/>
        </w:rPr>
        <w:t xml:space="preserve"> </w:t>
      </w:r>
      <w:r>
        <w:rPr>
          <w:spacing w:val="1"/>
        </w:rPr>
        <w:t>help</w:t>
      </w:r>
      <w:r>
        <w:rPr>
          <w:spacing w:val="25"/>
        </w:rPr>
        <w:t xml:space="preserve"> </w:t>
      </w:r>
      <w:r>
        <w:rPr>
          <w:spacing w:val="1"/>
        </w:rPr>
        <w:t>disambiguate</w:t>
      </w:r>
      <w:r>
        <w:rPr>
          <w:spacing w:val="25"/>
        </w:rPr>
        <w:t xml:space="preserve"> </w:t>
      </w:r>
      <w:r>
        <w:rPr>
          <w:spacing w:val="1"/>
        </w:rPr>
        <w:t>some</w:t>
      </w:r>
      <w:r>
        <w:rPr>
          <w:spacing w:val="25"/>
        </w:rPr>
        <w:t xml:space="preserve"> </w:t>
      </w:r>
      <w:r>
        <w:rPr>
          <w:spacing w:val="1"/>
        </w:rPr>
        <w:t>organizations.</w:t>
      </w:r>
      <w:r>
        <w:rPr>
          <w:spacing w:val="108"/>
          <w:w w:val="101"/>
        </w:rPr>
        <w:t xml:space="preserve"> </w:t>
      </w:r>
      <w:r>
        <w:rPr>
          <w:spacing w:val="1"/>
        </w:rPr>
        <w:t>Countries</w:t>
      </w:r>
      <w:r>
        <w:rPr>
          <w:spacing w:val="39"/>
        </w:rPr>
        <w:t xml:space="preserve"> </w:t>
      </w:r>
      <w:r>
        <w:rPr>
          <w:spacing w:val="1"/>
        </w:rPr>
        <w:t>and</w:t>
      </w:r>
      <w:r>
        <w:rPr>
          <w:spacing w:val="43"/>
        </w:rPr>
        <w:t xml:space="preserve"> </w:t>
      </w:r>
      <w:r>
        <w:t>political</w:t>
      </w:r>
      <w:r>
        <w:rPr>
          <w:spacing w:val="37"/>
        </w:rPr>
        <w:t xml:space="preserve"> </w:t>
      </w:r>
      <w:r>
        <w:rPr>
          <w:spacing w:val="1"/>
        </w:rPr>
        <w:t>constructs</w:t>
      </w:r>
      <w:r>
        <w:rPr>
          <w:spacing w:val="39"/>
        </w:rPr>
        <w:t xml:space="preserve"> </w:t>
      </w:r>
      <w:r>
        <w:rPr>
          <w:spacing w:val="1"/>
        </w:rPr>
        <w:t>(e.g.</w:t>
      </w:r>
      <w:ins w:id="33" w:author="Andrew Huff" w:date="2015-08-05T08:57:00Z">
        <w:r w:rsidR="009653E1">
          <w:rPr>
            <w:spacing w:val="41"/>
          </w:rPr>
          <w:t xml:space="preserve">, </w:t>
        </w:r>
      </w:ins>
      <w:del w:id="34" w:author="Andrew Huff" w:date="2015-08-05T08:57:00Z">
        <w:r w:rsidDel="009653E1">
          <w:rPr>
            <w:spacing w:val="41"/>
          </w:rPr>
          <w:delText xml:space="preserve"> </w:delText>
        </w:r>
      </w:del>
      <w:r>
        <w:rPr>
          <w:spacing w:val="1"/>
        </w:rPr>
        <w:t>European</w:t>
      </w:r>
      <w:r>
        <w:rPr>
          <w:spacing w:val="43"/>
        </w:rPr>
        <w:t xml:space="preserve"> </w:t>
      </w:r>
      <w:r>
        <w:t>Union)</w:t>
      </w:r>
      <w:r>
        <w:rPr>
          <w:spacing w:val="46"/>
        </w:rPr>
        <w:t xml:space="preserve"> </w:t>
      </w:r>
      <w:r>
        <w:t>also</w:t>
      </w:r>
      <w:r>
        <w:rPr>
          <w:spacing w:val="43"/>
        </w:rPr>
        <w:t xml:space="preserve"> </w:t>
      </w:r>
      <w:r>
        <w:rPr>
          <w:spacing w:val="1"/>
        </w:rPr>
        <w:t>appear</w:t>
      </w:r>
      <w:r>
        <w:rPr>
          <w:spacing w:val="46"/>
        </w:rPr>
        <w:t xml:space="preserve"> </w:t>
      </w:r>
      <w:r>
        <w:rPr>
          <w:spacing w:val="1"/>
        </w:rPr>
        <w:t>frequently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rPr>
          <w:spacing w:val="1"/>
        </w:rPr>
        <w:t>the</w:t>
      </w:r>
      <w:r>
        <w:rPr>
          <w:spacing w:val="43"/>
        </w:rPr>
        <w:t xml:space="preserve"> </w:t>
      </w:r>
      <w:r>
        <w:rPr>
          <w:spacing w:val="1"/>
        </w:rPr>
        <w:t>organization</w:t>
      </w:r>
      <w:r>
        <w:rPr>
          <w:spacing w:val="44"/>
        </w:rPr>
        <w:t xml:space="preserve"> </w:t>
      </w:r>
      <w:r>
        <w:rPr>
          <w:spacing w:val="-1"/>
        </w:rPr>
        <w:t>list.</w:t>
      </w:r>
      <w:r>
        <w:rPr>
          <w:spacing w:val="41"/>
        </w:rPr>
        <w:t xml:space="preserve"> </w:t>
      </w:r>
      <w:r>
        <w:t>It</w:t>
      </w:r>
      <w:r>
        <w:rPr>
          <w:spacing w:val="41"/>
        </w:rPr>
        <w:t xml:space="preserve"> </w:t>
      </w:r>
      <w:r>
        <w:rPr>
          <w:spacing w:val="-1"/>
        </w:rPr>
        <w:t>is</w:t>
      </w:r>
      <w:r>
        <w:rPr>
          <w:spacing w:val="88"/>
          <w:w w:val="101"/>
        </w:rPr>
        <w:t xml:space="preserve"> </w:t>
      </w:r>
      <w:r>
        <w:rPr>
          <w:spacing w:val="1"/>
        </w:rPr>
        <w:t>unclear</w:t>
      </w:r>
      <w:r>
        <w:rPr>
          <w:spacing w:val="15"/>
        </w:rPr>
        <w:t xml:space="preserve"> </w:t>
      </w:r>
      <w:r>
        <w:rPr>
          <w:spacing w:val="1"/>
        </w:rPr>
        <w:t>whether</w:t>
      </w:r>
      <w:r>
        <w:rPr>
          <w:spacing w:val="16"/>
        </w:rPr>
        <w:t xml:space="preserve"> </w:t>
      </w:r>
      <w:r>
        <w:rPr>
          <w:spacing w:val="1"/>
        </w:rPr>
        <w:t>they</w:t>
      </w:r>
      <w:r>
        <w:rPr>
          <w:spacing w:val="9"/>
        </w:rPr>
        <w:t xml:space="preserve"> </w:t>
      </w:r>
      <w:r>
        <w:rPr>
          <w:spacing w:val="1"/>
        </w:rPr>
        <w:t>should</w:t>
      </w:r>
      <w:r>
        <w:rPr>
          <w:spacing w:val="14"/>
        </w:rPr>
        <w:t xml:space="preserve"> </w:t>
      </w:r>
      <w:r>
        <w:rPr>
          <w:spacing w:val="1"/>
        </w:rPr>
        <w:t>be</w:t>
      </w:r>
      <w:r>
        <w:rPr>
          <w:spacing w:val="13"/>
        </w:rPr>
        <w:t xml:space="preserve"> </w:t>
      </w:r>
      <w:r>
        <w:rPr>
          <w:spacing w:val="1"/>
        </w:rPr>
        <w:t>included</w:t>
      </w:r>
      <w:r>
        <w:rPr>
          <w:spacing w:val="14"/>
        </w:rPr>
        <w:t xml:space="preserve"> </w:t>
      </w:r>
      <w:r>
        <w:rPr>
          <w:spacing w:val="1"/>
        </w:rPr>
        <w:t>as</w:t>
      </w:r>
      <w:r>
        <w:rPr>
          <w:spacing w:val="9"/>
        </w:rPr>
        <w:t xml:space="preserve"> </w:t>
      </w:r>
      <w:r>
        <w:rPr>
          <w:spacing w:val="1"/>
        </w:rPr>
        <w:t>organizations.</w:t>
      </w:r>
    </w:p>
    <w:p w14:paraId="6A96A98C" w14:textId="77777777" w:rsidR="00B00C28" w:rsidRDefault="00B00C28">
      <w:pPr>
        <w:spacing w:before="8"/>
        <w:rPr>
          <w:rFonts w:ascii="Arial" w:eastAsia="Arial" w:hAnsi="Arial" w:cs="Arial"/>
          <w:sz w:val="19"/>
          <w:szCs w:val="19"/>
        </w:rPr>
      </w:pPr>
    </w:p>
    <w:p w14:paraId="30F3405E" w14:textId="77777777" w:rsidR="00B00C28" w:rsidRDefault="00916C09">
      <w:pPr>
        <w:pStyle w:val="BodyText"/>
        <w:spacing w:line="303" w:lineRule="auto"/>
        <w:ind w:right="100"/>
      </w:pPr>
      <w:r>
        <w:rPr>
          <w:spacing w:val="-3"/>
        </w:rPr>
        <w:t>At</w:t>
      </w:r>
      <w:r>
        <w:rPr>
          <w:spacing w:val="22"/>
        </w:rPr>
        <w:t xml:space="preserve"> </w:t>
      </w:r>
      <w:r>
        <w:t>this</w:t>
      </w:r>
      <w:r>
        <w:rPr>
          <w:spacing w:val="21"/>
        </w:rPr>
        <w:t xml:space="preserve"> </w:t>
      </w:r>
      <w:r>
        <w:rPr>
          <w:spacing w:val="1"/>
        </w:rPr>
        <w:t>point,</w:t>
      </w:r>
      <w:r>
        <w:rPr>
          <w:spacing w:val="23"/>
        </w:rPr>
        <w:t xml:space="preserve"> </w:t>
      </w:r>
      <w:r>
        <w:rPr>
          <w:spacing w:val="1"/>
        </w:rPr>
        <w:t>only</w:t>
      </w:r>
      <w:r>
        <w:rPr>
          <w:spacing w:val="21"/>
        </w:rPr>
        <w:t xml:space="preserve"> </w:t>
      </w:r>
      <w:r>
        <w:t>limited</w:t>
      </w:r>
      <w:r>
        <w:rPr>
          <w:spacing w:val="25"/>
        </w:rPr>
        <w:t xml:space="preserve"> </w:t>
      </w:r>
      <w:r>
        <w:rPr>
          <w:spacing w:val="1"/>
        </w:rPr>
        <w:t>name</w:t>
      </w:r>
      <w:r>
        <w:rPr>
          <w:spacing w:val="25"/>
        </w:rPr>
        <w:t xml:space="preserve"> </w:t>
      </w:r>
      <w:r>
        <w:rPr>
          <w:spacing w:val="1"/>
        </w:rPr>
        <w:t>resolution</w:t>
      </w:r>
      <w:r>
        <w:rPr>
          <w:spacing w:val="25"/>
        </w:rPr>
        <w:t xml:space="preserve"> </w:t>
      </w:r>
      <w:r>
        <w:rPr>
          <w:spacing w:val="-1"/>
        </w:rPr>
        <w:t>is</w:t>
      </w:r>
      <w:r>
        <w:rPr>
          <w:spacing w:val="21"/>
        </w:rPr>
        <w:t xml:space="preserve"> </w:t>
      </w:r>
      <w:r>
        <w:rPr>
          <w:spacing w:val="1"/>
        </w:rPr>
        <w:t>done</w:t>
      </w:r>
      <w:r>
        <w:rPr>
          <w:spacing w:val="25"/>
        </w:rPr>
        <w:t xml:space="preserve"> </w:t>
      </w:r>
      <w:r>
        <w:rPr>
          <w:spacing w:val="1"/>
        </w:rPr>
        <w:t>on</w:t>
      </w:r>
      <w:r>
        <w:rPr>
          <w:spacing w:val="25"/>
        </w:rPr>
        <w:t xml:space="preserve"> </w:t>
      </w:r>
      <w:r>
        <w:rPr>
          <w:spacing w:val="1"/>
        </w:rPr>
        <w:t>acronyms,</w:t>
      </w:r>
      <w:r>
        <w:rPr>
          <w:spacing w:val="23"/>
        </w:rPr>
        <w:t xml:space="preserve"> </w:t>
      </w:r>
      <w:r>
        <w:t>so</w:t>
      </w:r>
      <w:r>
        <w:rPr>
          <w:spacing w:val="25"/>
        </w:rPr>
        <w:t xml:space="preserve"> </w:t>
      </w:r>
      <w:r>
        <w:rPr>
          <w:spacing w:val="1"/>
        </w:rPr>
        <w:t>some</w:t>
      </w:r>
      <w:r>
        <w:rPr>
          <w:spacing w:val="25"/>
        </w:rPr>
        <w:t xml:space="preserve"> </w:t>
      </w:r>
      <w:r>
        <w:rPr>
          <w:spacing w:val="1"/>
        </w:rPr>
        <w:t>organizations</w:t>
      </w:r>
      <w:r>
        <w:rPr>
          <w:spacing w:val="21"/>
        </w:rPr>
        <w:t xml:space="preserve"> </w:t>
      </w:r>
      <w:r>
        <w:rPr>
          <w:spacing w:val="1"/>
        </w:rPr>
        <w:t>appear</w:t>
      </w:r>
      <w:r>
        <w:rPr>
          <w:spacing w:val="27"/>
        </w:rPr>
        <w:t xml:space="preserve"> </w:t>
      </w:r>
      <w:r>
        <w:rPr>
          <w:spacing w:val="1"/>
        </w:rPr>
        <w:t>under</w:t>
      </w:r>
      <w:r>
        <w:rPr>
          <w:spacing w:val="28"/>
        </w:rPr>
        <w:t xml:space="preserve"> </w:t>
      </w:r>
      <w:r>
        <w:t>multiple</w:t>
      </w:r>
      <w:r>
        <w:rPr>
          <w:spacing w:val="76"/>
          <w:w w:val="101"/>
        </w:rPr>
        <w:t xml:space="preserve"> </w:t>
      </w:r>
      <w:r>
        <w:rPr>
          <w:spacing w:val="1"/>
        </w:rPr>
        <w:t>names</w:t>
      </w:r>
      <w:r>
        <w:rPr>
          <w:spacing w:val="11"/>
        </w:rPr>
        <w:t xml:space="preserve"> </w:t>
      </w:r>
      <w:r>
        <w:rPr>
          <w:spacing w:val="1"/>
        </w:rPr>
        <w:t>(e.g.</w:t>
      </w:r>
      <w:r>
        <w:rPr>
          <w:spacing w:val="13"/>
        </w:rPr>
        <w:t xml:space="preserve"> </w:t>
      </w:r>
      <w:r>
        <w:t>World</w:t>
      </w:r>
      <w:r>
        <w:rPr>
          <w:spacing w:val="16"/>
        </w:rPr>
        <w:t xml:space="preserve"> </w:t>
      </w:r>
      <w:r>
        <w:t>Health</w:t>
      </w:r>
      <w:r>
        <w:rPr>
          <w:spacing w:val="16"/>
        </w:rPr>
        <w:t xml:space="preserve"> </w:t>
      </w:r>
      <w:proofErr w:type="spellStart"/>
      <w:r>
        <w:rPr>
          <w:spacing w:val="1"/>
        </w:rPr>
        <w:t>Organisation</w:t>
      </w:r>
      <w:proofErr w:type="spellEnd"/>
      <w:r>
        <w:rPr>
          <w:spacing w:val="16"/>
        </w:rPr>
        <w:t xml:space="preserve"> </w:t>
      </w:r>
      <w:r>
        <w:rPr>
          <w:spacing w:val="1"/>
        </w:rPr>
        <w:t>and</w:t>
      </w:r>
      <w:r>
        <w:rPr>
          <w:spacing w:val="16"/>
        </w:rPr>
        <w:t xml:space="preserve"> </w:t>
      </w:r>
      <w:r>
        <w:t>World</w:t>
      </w:r>
      <w:r>
        <w:rPr>
          <w:spacing w:val="16"/>
        </w:rPr>
        <w:t xml:space="preserve"> </w:t>
      </w:r>
      <w:r>
        <w:t>Health</w:t>
      </w:r>
      <w:r>
        <w:rPr>
          <w:spacing w:val="16"/>
        </w:rPr>
        <w:t xml:space="preserve"> </w:t>
      </w:r>
      <w:r>
        <w:rPr>
          <w:spacing w:val="1"/>
        </w:rPr>
        <w:t>Organization).</w:t>
      </w:r>
    </w:p>
    <w:p w14:paraId="7EF92E30" w14:textId="77777777" w:rsidR="00B00C28" w:rsidRDefault="00B00C28">
      <w:pPr>
        <w:rPr>
          <w:rFonts w:ascii="Arial" w:eastAsia="Arial" w:hAnsi="Arial" w:cs="Arial"/>
        </w:rPr>
      </w:pPr>
    </w:p>
    <w:p w14:paraId="386DD1B0" w14:textId="77777777" w:rsidR="00B00C28" w:rsidRDefault="00916C09">
      <w:pPr>
        <w:pStyle w:val="Heading2"/>
        <w:spacing w:before="131"/>
        <w:jc w:val="both"/>
        <w:rPr>
          <w:b w:val="0"/>
          <w:bCs w:val="0"/>
        </w:rPr>
      </w:pPr>
      <w:r>
        <w:t>Analysis</w:t>
      </w:r>
    </w:p>
    <w:p w14:paraId="6812164A" w14:textId="77777777" w:rsidR="00B00C28" w:rsidRDefault="00B00C28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14:paraId="18EE0E6B" w14:textId="77777777" w:rsidR="00B00C28" w:rsidRDefault="00916C09">
      <w:pPr>
        <w:pStyle w:val="BodyText"/>
        <w:ind w:left="1500"/>
        <w:rPr>
          <w:rFonts w:ascii="Consolas" w:eastAsia="Consolas" w:hAnsi="Consolas" w:cs="Consolas"/>
        </w:rPr>
      </w:pPr>
      <w:r>
        <w:rPr>
          <w:rFonts w:ascii="Consolas"/>
        </w:rPr>
        <w:t>Total</w:t>
      </w:r>
      <w:r>
        <w:rPr>
          <w:rFonts w:ascii="Consolas"/>
          <w:spacing w:val="16"/>
        </w:rPr>
        <w:t xml:space="preserve"> </w:t>
      </w:r>
      <w:r>
        <w:rPr>
          <w:rFonts w:ascii="Consolas"/>
        </w:rPr>
        <w:t>organizations:</w:t>
      </w:r>
      <w:r>
        <w:rPr>
          <w:rFonts w:ascii="Consolas"/>
          <w:spacing w:val="17"/>
        </w:rPr>
        <w:t xml:space="preserve"> </w:t>
      </w:r>
      <w:r>
        <w:rPr>
          <w:rFonts w:ascii="Consolas"/>
        </w:rPr>
        <w:t>82295</w:t>
      </w:r>
    </w:p>
    <w:p w14:paraId="7FABEA2C" w14:textId="77777777" w:rsidR="00B00C28" w:rsidRDefault="00B00C28">
      <w:pPr>
        <w:rPr>
          <w:rFonts w:ascii="Consolas" w:eastAsia="Consolas" w:hAnsi="Consolas" w:cs="Consolas"/>
        </w:rPr>
      </w:pPr>
    </w:p>
    <w:p w14:paraId="014388E2" w14:textId="77777777" w:rsidR="00B00C28" w:rsidRDefault="00B00C28">
      <w:pPr>
        <w:spacing w:before="1"/>
        <w:rPr>
          <w:rFonts w:ascii="Consolas" w:eastAsia="Consolas" w:hAnsi="Consolas" w:cs="Consolas"/>
          <w:sz w:val="27"/>
          <w:szCs w:val="27"/>
        </w:rPr>
      </w:pPr>
    </w:p>
    <w:p w14:paraId="16E6F2FD" w14:textId="77777777" w:rsidR="00B00C28" w:rsidRDefault="00916C09">
      <w:pPr>
        <w:pStyle w:val="BodyText"/>
        <w:ind w:left="1500"/>
        <w:rPr>
          <w:rFonts w:ascii="Consolas" w:eastAsia="Consolas" w:hAnsi="Consolas" w:cs="Consolas"/>
        </w:rPr>
      </w:pPr>
      <w:r>
        <w:rPr>
          <w:rFonts w:ascii="Consolas"/>
        </w:rPr>
        <w:t>Top</w:t>
      </w:r>
      <w:r>
        <w:rPr>
          <w:rFonts w:ascii="Consolas"/>
          <w:spacing w:val="13"/>
        </w:rPr>
        <w:t xml:space="preserve"> </w:t>
      </w:r>
      <w:r>
        <w:rPr>
          <w:rFonts w:ascii="Consolas"/>
        </w:rPr>
        <w:t>20</w:t>
      </w:r>
      <w:r>
        <w:rPr>
          <w:rFonts w:ascii="Consolas"/>
          <w:spacing w:val="13"/>
        </w:rPr>
        <w:t xml:space="preserve"> </w:t>
      </w:r>
      <w:r>
        <w:rPr>
          <w:rFonts w:ascii="Consolas"/>
        </w:rPr>
        <w:t>ambiguous</w:t>
      </w:r>
      <w:r>
        <w:rPr>
          <w:rFonts w:ascii="Consolas"/>
          <w:spacing w:val="13"/>
        </w:rPr>
        <w:t xml:space="preserve"> </w:t>
      </w:r>
      <w:r>
        <w:rPr>
          <w:rFonts w:ascii="Consolas"/>
        </w:rPr>
        <w:t>organizations:</w:t>
      </w:r>
    </w:p>
    <w:p w14:paraId="35047FD2" w14:textId="77777777" w:rsidR="00B00C28" w:rsidRDefault="00B00C28">
      <w:pPr>
        <w:rPr>
          <w:rFonts w:ascii="Consolas" w:eastAsia="Consolas" w:hAnsi="Consolas" w:cs="Consolas"/>
        </w:rPr>
        <w:sectPr w:rsidR="00B00C28">
          <w:pgSz w:w="12220" w:h="15820"/>
          <w:pgMar w:top="620" w:right="420" w:bottom="280" w:left="380" w:header="720" w:footer="720" w:gutter="0"/>
          <w:cols w:space="720"/>
        </w:sectPr>
      </w:pPr>
    </w:p>
    <w:tbl>
      <w:tblPr>
        <w:tblW w:w="0" w:type="auto"/>
        <w:tblInd w:w="12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4562"/>
        <w:gridCol w:w="2353"/>
      </w:tblGrid>
      <w:tr w:rsidR="00B00C28" w14:paraId="3E2CCA6B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A86B34" w14:textId="77777777" w:rsidR="00B00C28" w:rsidRDefault="00B00C28"/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2565C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</w:rPr>
              <w:t>name</w:t>
            </w:r>
            <w:proofErr w:type="gramEnd"/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BF124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1"/>
              </w:rPr>
              <w:t>number</w:t>
            </w:r>
            <w:proofErr w:type="gramEnd"/>
            <w:r>
              <w:rPr>
                <w:rFonts w:ascii="Arial"/>
                <w:b/>
                <w:spacing w:val="11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of</w:t>
            </w:r>
            <w:r>
              <w:rPr>
                <w:rFonts w:ascii="Arial"/>
                <w:b/>
                <w:spacing w:val="27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mentions</w:t>
            </w:r>
          </w:p>
        </w:tc>
      </w:tr>
      <w:tr w:rsidR="00B00C28" w14:paraId="55B303E4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5E2D5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FDF423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Center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1"/>
              </w:rPr>
              <w:t>for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</w:rPr>
              <w:t>Disease</w:t>
            </w:r>
            <w:r>
              <w:rPr>
                <w:rFonts w:ascii="Arial"/>
                <w:spacing w:val="14"/>
              </w:rPr>
              <w:t xml:space="preserve"> </w:t>
            </w:r>
            <w:r>
              <w:rPr>
                <w:rFonts w:ascii="Arial"/>
                <w:spacing w:val="1"/>
              </w:rPr>
              <w:t>Control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8BCFE2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10089</w:t>
            </w:r>
          </w:p>
        </w:tc>
      </w:tr>
      <w:tr w:rsidR="00B00C28" w14:paraId="21C53A54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A92628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29AEB0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Ministry</w:t>
            </w:r>
            <w:r>
              <w:rPr>
                <w:rFonts w:ascii="Arial"/>
                <w:spacing w:val="9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2"/>
              </w:rPr>
              <w:t xml:space="preserve"> </w:t>
            </w:r>
            <w:r>
              <w:rPr>
                <w:rFonts w:ascii="Arial"/>
              </w:rPr>
              <w:t>Health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1F6DD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3422</w:t>
            </w:r>
          </w:p>
        </w:tc>
      </w:tr>
      <w:tr w:rsidR="00B00C28" w14:paraId="576BC8AB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5B79F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5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62BD38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Food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  <w:spacing w:val="1"/>
              </w:rPr>
              <w:t>and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  <w:spacing w:val="1"/>
              </w:rPr>
              <w:t>Drug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Administration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01C19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2981</w:t>
            </w:r>
          </w:p>
        </w:tc>
      </w:tr>
      <w:tr w:rsidR="00B00C28" w14:paraId="26504C7C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FE1EA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9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EB31BB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9"/>
              </w:rPr>
              <w:t xml:space="preserve"> </w:t>
            </w:r>
            <w:r>
              <w:rPr>
                <w:rFonts w:ascii="Arial"/>
                <w:spacing w:val="1"/>
              </w:rPr>
              <w:t>Ministry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DFA1D6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1700</w:t>
            </w:r>
          </w:p>
        </w:tc>
      </w:tr>
      <w:tr w:rsidR="00B00C28" w14:paraId="6197E7B5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92FE4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10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328DD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Department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9"/>
              </w:rPr>
              <w:t xml:space="preserve"> </w:t>
            </w:r>
            <w:r>
              <w:rPr>
                <w:rFonts w:ascii="Arial"/>
              </w:rPr>
              <w:t>Health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79329F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1695</w:t>
            </w:r>
          </w:p>
        </w:tc>
      </w:tr>
      <w:tr w:rsidR="00B00C28" w14:paraId="265F29C3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A104D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11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42754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Ministry</w:t>
            </w:r>
            <w:r>
              <w:rPr>
                <w:rFonts w:ascii="Arial"/>
                <w:spacing w:val="11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4"/>
              </w:rPr>
              <w:t xml:space="preserve"> </w:t>
            </w:r>
            <w:r>
              <w:rPr>
                <w:rFonts w:ascii="Arial"/>
              </w:rPr>
              <w:t>Agriculture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9A1D3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1604</w:t>
            </w:r>
          </w:p>
        </w:tc>
      </w:tr>
      <w:tr w:rsidR="00B00C28" w14:paraId="7D024ACE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D1D776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12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43977F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Centers</w:t>
            </w:r>
            <w:r>
              <w:rPr>
                <w:rFonts w:ascii="Arial"/>
                <w:spacing w:val="10"/>
              </w:rPr>
              <w:t xml:space="preserve"> </w:t>
            </w:r>
            <w:r>
              <w:rPr>
                <w:rFonts w:ascii="Arial"/>
                <w:spacing w:val="1"/>
              </w:rPr>
              <w:t>for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</w:rPr>
              <w:t>Disease</w:t>
            </w:r>
            <w:r>
              <w:rPr>
                <w:rFonts w:ascii="Arial"/>
                <w:spacing w:val="14"/>
              </w:rPr>
              <w:t xml:space="preserve"> </w:t>
            </w:r>
            <w:r>
              <w:rPr>
                <w:rFonts w:ascii="Arial"/>
                <w:spacing w:val="1"/>
              </w:rPr>
              <w:t>Control</w:t>
            </w:r>
            <w:r>
              <w:rPr>
                <w:rFonts w:ascii="Arial"/>
                <w:spacing w:val="9"/>
              </w:rPr>
              <w:t xml:space="preserve"> </w:t>
            </w:r>
            <w:r>
              <w:rPr>
                <w:rFonts w:ascii="Arial"/>
                <w:spacing w:val="1"/>
              </w:rPr>
              <w:t>and</w:t>
            </w:r>
            <w:r>
              <w:rPr>
                <w:rFonts w:ascii="Arial"/>
                <w:spacing w:val="15"/>
              </w:rPr>
              <w:t xml:space="preserve"> </w:t>
            </w:r>
            <w:r>
              <w:rPr>
                <w:rFonts w:ascii="Arial"/>
                <w:spacing w:val="1"/>
              </w:rPr>
              <w:t>Prevention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179D82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1317</w:t>
            </w:r>
          </w:p>
        </w:tc>
      </w:tr>
      <w:tr w:rsidR="00B00C28" w14:paraId="4C8A25A3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FCC51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13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21A766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Health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1"/>
              </w:rPr>
              <w:t>Department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1FB5B2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1242</w:t>
            </w:r>
          </w:p>
        </w:tc>
      </w:tr>
      <w:tr w:rsidR="00B00C28" w14:paraId="54A43319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D2ABF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17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1CF79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Centers</w:t>
            </w:r>
            <w:r>
              <w:rPr>
                <w:rFonts w:ascii="Arial"/>
                <w:spacing w:val="10"/>
              </w:rPr>
              <w:t xml:space="preserve"> </w:t>
            </w:r>
            <w:r>
              <w:rPr>
                <w:rFonts w:ascii="Arial"/>
                <w:spacing w:val="1"/>
              </w:rPr>
              <w:t>for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</w:rPr>
              <w:t>Disease</w:t>
            </w:r>
            <w:r>
              <w:rPr>
                <w:rFonts w:ascii="Arial"/>
                <w:spacing w:val="15"/>
              </w:rPr>
              <w:t xml:space="preserve"> </w:t>
            </w:r>
            <w:r>
              <w:rPr>
                <w:rFonts w:ascii="Arial"/>
                <w:spacing w:val="1"/>
              </w:rPr>
              <w:t>Control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52CD8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89</w:t>
            </w:r>
            <w:r>
              <w:rPr>
                <w:rFonts w:ascii="Arial"/>
              </w:rPr>
              <w:t>9</w:t>
            </w:r>
          </w:p>
        </w:tc>
      </w:tr>
      <w:tr w:rsidR="00B00C28" w14:paraId="7C901AD6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492B9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30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1ADE3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National</w:t>
            </w:r>
            <w:r>
              <w:rPr>
                <w:rFonts w:ascii="Arial"/>
                <w:spacing w:val="8"/>
              </w:rPr>
              <w:t xml:space="preserve"> </w:t>
            </w:r>
            <w:r>
              <w:rPr>
                <w:rFonts w:ascii="Arial"/>
              </w:rPr>
              <w:t>Institute</w:t>
            </w:r>
            <w:r>
              <w:rPr>
                <w:rFonts w:ascii="Arial"/>
                <w:spacing w:val="14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2"/>
              </w:rPr>
              <w:t xml:space="preserve"> </w:t>
            </w:r>
            <w:r>
              <w:rPr>
                <w:rFonts w:ascii="Arial"/>
              </w:rPr>
              <w:t>Health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CC601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47</w:t>
            </w:r>
            <w:r>
              <w:rPr>
                <w:rFonts w:ascii="Arial"/>
              </w:rPr>
              <w:t>9</w:t>
            </w:r>
          </w:p>
        </w:tc>
      </w:tr>
      <w:tr w:rsidR="00B00C28" w14:paraId="209D69AA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628FEF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32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3897F8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Agriculture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1"/>
              </w:rPr>
              <w:t>Ministry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2ADE42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47</w:t>
            </w:r>
            <w:r>
              <w:rPr>
                <w:rFonts w:ascii="Arial"/>
              </w:rPr>
              <w:t>2</w:t>
            </w:r>
          </w:p>
        </w:tc>
      </w:tr>
      <w:tr w:rsidR="00B00C28" w14:paraId="16E9D250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EB5096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33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7F5C50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Department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</w:rPr>
              <w:t>Agriculture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055063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47</w:t>
            </w:r>
            <w:r>
              <w:rPr>
                <w:rFonts w:ascii="Arial"/>
              </w:rPr>
              <w:t>1</w:t>
            </w:r>
          </w:p>
        </w:tc>
      </w:tr>
      <w:tr w:rsidR="00B00C28" w14:paraId="7DDE347F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3613B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40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9F265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Department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Natural</w:t>
            </w:r>
            <w:r>
              <w:rPr>
                <w:rFonts w:ascii="Arial"/>
                <w:spacing w:val="14"/>
              </w:rPr>
              <w:t xml:space="preserve"> </w:t>
            </w:r>
            <w:r>
              <w:rPr>
                <w:rFonts w:ascii="Arial"/>
                <w:spacing w:val="1"/>
              </w:rPr>
              <w:t>Resources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8F207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42</w:t>
            </w:r>
            <w:r>
              <w:rPr>
                <w:rFonts w:ascii="Arial"/>
              </w:rPr>
              <w:t>0</w:t>
            </w:r>
          </w:p>
        </w:tc>
      </w:tr>
      <w:tr w:rsidR="00B00C28" w14:paraId="4FE21E42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90EB3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41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9C793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The</w:t>
            </w:r>
            <w:r>
              <w:rPr>
                <w:rFonts w:ascii="Arial"/>
                <w:spacing w:val="13"/>
              </w:rPr>
              <w:t xml:space="preserve"> </w:t>
            </w:r>
            <w:r>
              <w:rPr>
                <w:rFonts w:ascii="Arial"/>
                <w:spacing w:val="1"/>
              </w:rPr>
              <w:t>Ministry</w:t>
            </w:r>
            <w:r>
              <w:rPr>
                <w:rFonts w:ascii="Arial"/>
                <w:spacing w:val="10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1"/>
              </w:rPr>
              <w:t xml:space="preserve"> </w:t>
            </w:r>
            <w:r>
              <w:rPr>
                <w:rFonts w:ascii="Arial"/>
              </w:rPr>
              <w:t>Health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E323D3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41</w:t>
            </w:r>
            <w:r>
              <w:rPr>
                <w:rFonts w:ascii="Arial"/>
              </w:rPr>
              <w:t>3</w:t>
            </w:r>
          </w:p>
        </w:tc>
      </w:tr>
      <w:tr w:rsidR="00B00C28" w14:paraId="635747B2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AFA43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59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3AB9F3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Department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-1"/>
              </w:rPr>
              <w:t>Public</w:t>
            </w:r>
            <w:r>
              <w:rPr>
                <w:rFonts w:ascii="Arial"/>
                <w:spacing w:val="13"/>
              </w:rPr>
              <w:t xml:space="preserve"> </w:t>
            </w:r>
            <w:r>
              <w:rPr>
                <w:rFonts w:ascii="Arial"/>
              </w:rPr>
              <w:t>Health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FC8A6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25</w:t>
            </w:r>
            <w:r>
              <w:rPr>
                <w:rFonts w:ascii="Arial"/>
              </w:rPr>
              <w:t>9</w:t>
            </w:r>
          </w:p>
        </w:tc>
      </w:tr>
      <w:tr w:rsidR="00B00C28" w14:paraId="64B47D2A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66582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77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51680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National</w:t>
            </w:r>
            <w:r>
              <w:rPr>
                <w:rFonts w:ascii="Arial"/>
                <w:spacing w:val="9"/>
              </w:rPr>
              <w:t xml:space="preserve"> </w:t>
            </w:r>
            <w:r>
              <w:rPr>
                <w:rFonts w:ascii="Arial"/>
                <w:spacing w:val="1"/>
              </w:rPr>
              <w:t>Institutes</w:t>
            </w:r>
            <w:r>
              <w:rPr>
                <w:rFonts w:ascii="Arial"/>
                <w:spacing w:val="10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3"/>
              </w:rPr>
              <w:t xml:space="preserve"> </w:t>
            </w:r>
            <w:r>
              <w:rPr>
                <w:rFonts w:ascii="Arial"/>
              </w:rPr>
              <w:t>Health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10986E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21</w:t>
            </w:r>
            <w:r>
              <w:rPr>
                <w:rFonts w:ascii="Arial"/>
              </w:rPr>
              <w:t>7</w:t>
            </w:r>
          </w:p>
        </w:tc>
      </w:tr>
      <w:tr w:rsidR="00B00C28" w14:paraId="1571AA05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329FDA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84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2B681A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Ministry</w:t>
            </w:r>
            <w:r>
              <w:rPr>
                <w:rFonts w:ascii="Arial"/>
                <w:spacing w:val="9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1"/>
              </w:rPr>
              <w:t xml:space="preserve"> </w:t>
            </w:r>
            <w:r>
              <w:rPr>
                <w:rFonts w:ascii="Arial"/>
                <w:spacing w:val="-1"/>
              </w:rPr>
              <w:t>Public</w:t>
            </w:r>
            <w:r>
              <w:rPr>
                <w:rFonts w:ascii="Arial"/>
                <w:spacing w:val="9"/>
              </w:rPr>
              <w:t xml:space="preserve"> </w:t>
            </w:r>
            <w:r>
              <w:rPr>
                <w:rFonts w:ascii="Arial"/>
              </w:rPr>
              <w:t>Health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459BA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20</w:t>
            </w:r>
            <w:r>
              <w:rPr>
                <w:rFonts w:ascii="Arial"/>
              </w:rPr>
              <w:t>4</w:t>
            </w:r>
          </w:p>
        </w:tc>
      </w:tr>
      <w:tr w:rsidR="00B00C28" w14:paraId="68F1868B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942C9A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88</w:t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7FDEE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Agriculture</w:t>
            </w:r>
            <w:r>
              <w:rPr>
                <w:rFonts w:ascii="Arial"/>
                <w:spacing w:val="38"/>
              </w:rPr>
              <w:t xml:space="preserve"> </w:t>
            </w:r>
            <w:r>
              <w:rPr>
                <w:rFonts w:ascii="Arial"/>
                <w:spacing w:val="1"/>
              </w:rPr>
              <w:t>Department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97C87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19</w:t>
            </w:r>
            <w:r>
              <w:rPr>
                <w:rFonts w:ascii="Arial"/>
              </w:rPr>
              <w:t>7</w:t>
            </w:r>
          </w:p>
        </w:tc>
      </w:tr>
    </w:tbl>
    <w:p w14:paraId="14C36721" w14:textId="77777777" w:rsidR="00B00C28" w:rsidRDefault="00B00C28">
      <w:pPr>
        <w:spacing w:before="5"/>
        <w:rPr>
          <w:rFonts w:ascii="Consolas" w:eastAsia="Consolas" w:hAnsi="Consolas" w:cs="Consolas"/>
          <w:sz w:val="17"/>
          <w:szCs w:val="17"/>
        </w:rPr>
      </w:pPr>
    </w:p>
    <w:p w14:paraId="27580E4B" w14:textId="77777777" w:rsidR="00B00C28" w:rsidRDefault="00916C09">
      <w:pPr>
        <w:pStyle w:val="BodyText"/>
        <w:spacing w:before="65"/>
        <w:ind w:left="1280"/>
        <w:rPr>
          <w:rFonts w:ascii="Consolas" w:eastAsia="Consolas" w:hAnsi="Consolas" w:cs="Consolas"/>
        </w:rPr>
      </w:pPr>
      <w:r>
        <w:rPr>
          <w:rFonts w:ascii="Consolas"/>
        </w:rPr>
        <w:t>Top</w:t>
      </w:r>
      <w:r>
        <w:rPr>
          <w:rFonts w:ascii="Consolas"/>
          <w:spacing w:val="14"/>
        </w:rPr>
        <w:t xml:space="preserve"> </w:t>
      </w:r>
      <w:r>
        <w:rPr>
          <w:rFonts w:ascii="Consolas"/>
        </w:rPr>
        <w:t>20</w:t>
      </w:r>
      <w:r>
        <w:rPr>
          <w:rFonts w:ascii="Consolas"/>
          <w:spacing w:val="14"/>
        </w:rPr>
        <w:t xml:space="preserve"> </w:t>
      </w:r>
      <w:r>
        <w:rPr>
          <w:rFonts w:ascii="Consolas"/>
        </w:rPr>
        <w:t>unambiguous</w:t>
      </w:r>
      <w:r>
        <w:rPr>
          <w:rFonts w:ascii="Consolas"/>
          <w:spacing w:val="14"/>
        </w:rPr>
        <w:t xml:space="preserve"> </w:t>
      </w:r>
      <w:r>
        <w:rPr>
          <w:rFonts w:ascii="Consolas"/>
        </w:rPr>
        <w:t>organizations:</w:t>
      </w:r>
    </w:p>
    <w:p w14:paraId="78291AA6" w14:textId="77777777" w:rsidR="00B00C28" w:rsidRDefault="00B00C28">
      <w:pPr>
        <w:rPr>
          <w:rFonts w:ascii="Consolas" w:eastAsia="Consolas" w:hAnsi="Consolas" w:cs="Consolas"/>
        </w:rPr>
        <w:sectPr w:rsidR="00B00C28">
          <w:headerReference w:type="default" r:id="rId7"/>
          <w:pgSz w:w="12220" w:h="15820"/>
          <w:pgMar w:top="360" w:right="1720" w:bottom="280" w:left="600" w:header="166" w:footer="0" w:gutter="0"/>
          <w:pgNumType w:start="25"/>
          <w:cols w:space="720"/>
        </w:sectPr>
      </w:pPr>
    </w:p>
    <w:tbl>
      <w:tblPr>
        <w:tblW w:w="0" w:type="auto"/>
        <w:tblInd w:w="14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4178"/>
        <w:gridCol w:w="2353"/>
      </w:tblGrid>
      <w:tr w:rsidR="00B00C28" w14:paraId="2A4702E3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F0567A" w14:textId="77777777" w:rsidR="00B00C28" w:rsidRDefault="00B00C28"/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32700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</w:rPr>
              <w:t>name</w:t>
            </w:r>
            <w:proofErr w:type="gramEnd"/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013B26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1"/>
              </w:rPr>
              <w:t>number</w:t>
            </w:r>
            <w:proofErr w:type="gramEnd"/>
            <w:r>
              <w:rPr>
                <w:rFonts w:ascii="Arial"/>
                <w:b/>
                <w:spacing w:val="11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of</w:t>
            </w:r>
            <w:r>
              <w:rPr>
                <w:rFonts w:ascii="Arial"/>
                <w:b/>
                <w:spacing w:val="27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mentions</w:t>
            </w:r>
          </w:p>
        </w:tc>
      </w:tr>
      <w:tr w:rsidR="00B00C28" w14:paraId="2B5BE87F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468F64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F7A967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World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Organization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2A7F21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3346</w:t>
            </w:r>
          </w:p>
        </w:tc>
      </w:tr>
      <w:tr w:rsidR="00B00C28" w14:paraId="398B8712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F327A6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451181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European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</w:rPr>
              <w:t>Union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BD41A1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3099</w:t>
            </w:r>
          </w:p>
        </w:tc>
      </w:tr>
      <w:tr w:rsidR="00B00C28" w14:paraId="1B571735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97F40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6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239F8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3"/>
              </w:rPr>
              <w:t>USA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ACD43D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2877</w:t>
            </w:r>
          </w:p>
        </w:tc>
      </w:tr>
      <w:tr w:rsidR="00B00C28" w14:paraId="07F90634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220712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762DE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United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</w:rPr>
              <w:t>States</w:t>
            </w:r>
            <w:r>
              <w:rPr>
                <w:rFonts w:ascii="Arial"/>
                <w:spacing w:val="14"/>
              </w:rPr>
              <w:t xml:space="preserve"> </w:t>
            </w:r>
            <w:r>
              <w:rPr>
                <w:rFonts w:ascii="Arial"/>
                <w:spacing w:val="1"/>
              </w:rPr>
              <w:t>Department</w:t>
            </w:r>
            <w:r>
              <w:rPr>
                <w:rFonts w:ascii="Arial"/>
                <w:spacing w:val="15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</w:rPr>
              <w:t>Agriculture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CCEEF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2725</w:t>
            </w:r>
          </w:p>
        </w:tc>
      </w:tr>
      <w:tr w:rsidR="00B00C28" w14:paraId="30C8C673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6FA56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8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290FD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United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</w:rPr>
              <w:t>Kingdom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51D0EB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2175</w:t>
            </w:r>
          </w:p>
        </w:tc>
      </w:tr>
      <w:tr w:rsidR="00B00C28" w14:paraId="5CFEC42C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720604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14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5D91EF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Office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1"/>
              </w:rPr>
              <w:t>International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1"/>
              </w:rPr>
              <w:t>des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Epizooties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B4466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1235</w:t>
            </w:r>
          </w:p>
        </w:tc>
      </w:tr>
      <w:tr w:rsidR="00B00C28" w14:paraId="465DD8E8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B8C080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15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BDB349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Food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and</w:t>
            </w:r>
            <w:r>
              <w:rPr>
                <w:rFonts w:ascii="Arial"/>
                <w:spacing w:val="19"/>
              </w:rPr>
              <w:t xml:space="preserve"> </w:t>
            </w:r>
            <w:r>
              <w:rPr>
                <w:rFonts w:ascii="Arial"/>
              </w:rPr>
              <w:t>Agriculture</w:t>
            </w:r>
            <w:r>
              <w:rPr>
                <w:rFonts w:ascii="Arial"/>
                <w:spacing w:val="19"/>
              </w:rPr>
              <w:t xml:space="preserve"> </w:t>
            </w:r>
            <w:r>
              <w:rPr>
                <w:rFonts w:ascii="Arial"/>
                <w:spacing w:val="1"/>
              </w:rPr>
              <w:t>Organization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93C79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1153</w:t>
            </w:r>
          </w:p>
        </w:tc>
      </w:tr>
      <w:tr w:rsidR="00B00C28" w14:paraId="3E8E5D57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571453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16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B3780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</w:rPr>
              <w:t>Protection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Agency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10E0D6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1116</w:t>
            </w:r>
          </w:p>
        </w:tc>
      </w:tr>
      <w:tr w:rsidR="00B00C28" w14:paraId="4AF61889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9FA626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18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B5EDF3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Reuters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765DB8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84</w:t>
            </w:r>
            <w:r>
              <w:rPr>
                <w:rFonts w:ascii="Arial"/>
              </w:rPr>
              <w:t>2</w:t>
            </w:r>
          </w:p>
        </w:tc>
      </w:tr>
      <w:tr w:rsidR="00B00C28" w14:paraId="45E84908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181E8D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19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58FECF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Canadian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  <w:spacing w:val="2"/>
              </w:rPr>
              <w:t>Food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Inspection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Agency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34212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79</w:t>
            </w:r>
            <w:r>
              <w:rPr>
                <w:rFonts w:ascii="Arial"/>
              </w:rPr>
              <w:t>8</w:t>
            </w:r>
          </w:p>
        </w:tc>
      </w:tr>
      <w:tr w:rsidR="00B00C28" w14:paraId="25DC0021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468168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20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DF7A40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spacing w:val="1"/>
              </w:rPr>
              <w:t>Médecins</w:t>
            </w:r>
            <w:proofErr w:type="spellEnd"/>
            <w:r>
              <w:rPr>
                <w:rFonts w:ascii="Arial" w:hAnsi="Arial"/>
                <w:spacing w:val="19"/>
              </w:rPr>
              <w:t xml:space="preserve"> </w:t>
            </w:r>
            <w:r>
              <w:rPr>
                <w:rFonts w:ascii="Arial" w:hAnsi="Arial"/>
              </w:rPr>
              <w:t>Sans</w:t>
            </w:r>
            <w:r>
              <w:rPr>
                <w:rFonts w:ascii="Arial" w:hAnsi="Arial"/>
                <w:spacing w:val="19"/>
              </w:rPr>
              <w:t xml:space="preserve"> </w:t>
            </w:r>
            <w:proofErr w:type="spellStart"/>
            <w:r>
              <w:rPr>
                <w:rFonts w:ascii="Arial" w:hAnsi="Arial"/>
                <w:spacing w:val="1"/>
              </w:rPr>
              <w:t>Frontières</w:t>
            </w:r>
            <w:proofErr w:type="spellEnd"/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61D2A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78</w:t>
            </w:r>
            <w:r>
              <w:rPr>
                <w:rFonts w:ascii="Arial"/>
              </w:rPr>
              <w:t>8</w:t>
            </w:r>
          </w:p>
        </w:tc>
      </w:tr>
      <w:tr w:rsidR="00B00C28" w14:paraId="48DAD1D6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FDBE32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21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762D3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UNICEF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B1D23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76</w:t>
            </w:r>
            <w:r>
              <w:rPr>
                <w:rFonts w:ascii="Arial"/>
              </w:rPr>
              <w:t>6</w:t>
            </w:r>
          </w:p>
        </w:tc>
      </w:tr>
      <w:tr w:rsidR="00B00C28" w14:paraId="008361CC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B0E59F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22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65C74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European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1"/>
              </w:rPr>
              <w:t>Commission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9B93D7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71</w:t>
            </w:r>
            <w:r>
              <w:rPr>
                <w:rFonts w:ascii="Arial"/>
              </w:rPr>
              <w:t>6</w:t>
            </w:r>
          </w:p>
        </w:tc>
      </w:tr>
      <w:tr w:rsidR="00B00C28" w14:paraId="3A274176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4B758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23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E95CAB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Federal</w:t>
            </w:r>
            <w:r>
              <w:rPr>
                <w:rFonts w:ascii="Arial"/>
                <w:spacing w:val="12"/>
              </w:rPr>
              <w:t xml:space="preserve"> </w:t>
            </w:r>
            <w:r>
              <w:rPr>
                <w:rFonts w:ascii="Arial"/>
                <w:spacing w:val="1"/>
              </w:rPr>
              <w:t>Bureau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1"/>
              </w:rPr>
              <w:t>Investigation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94E523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70</w:t>
            </w:r>
            <w:r>
              <w:rPr>
                <w:rFonts w:ascii="Arial"/>
              </w:rPr>
              <w:t>7</w:t>
            </w:r>
          </w:p>
        </w:tc>
      </w:tr>
      <w:tr w:rsidR="00B00C28" w14:paraId="65E4A1C6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072C3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24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38772D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World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8"/>
              </w:rPr>
              <w:t xml:space="preserve"> </w:t>
            </w:r>
            <w:proofErr w:type="spellStart"/>
            <w:r>
              <w:rPr>
                <w:rFonts w:ascii="Arial"/>
                <w:spacing w:val="1"/>
              </w:rPr>
              <w:t>Organisation</w:t>
            </w:r>
            <w:proofErr w:type="spellEnd"/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40C57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67</w:t>
            </w:r>
            <w:r>
              <w:rPr>
                <w:rFonts w:ascii="Arial"/>
              </w:rPr>
              <w:t>3</w:t>
            </w:r>
          </w:p>
        </w:tc>
      </w:tr>
      <w:tr w:rsidR="00B00C28" w14:paraId="23FCE491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1F1B93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25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71866F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Sociedade</w:t>
            </w:r>
            <w:proofErr w:type="spellEnd"/>
            <w:r>
              <w:rPr>
                <w:rFonts w:ascii="Arial"/>
                <w:spacing w:val="16"/>
              </w:rPr>
              <w:t xml:space="preserve"> </w:t>
            </w:r>
            <w:proofErr w:type="spellStart"/>
            <w:r>
              <w:rPr>
                <w:rFonts w:ascii="Arial"/>
              </w:rPr>
              <w:t>Brasileira</w:t>
            </w:r>
            <w:proofErr w:type="spellEnd"/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1"/>
              </w:rPr>
              <w:t>de</w:t>
            </w:r>
            <w:r>
              <w:rPr>
                <w:rFonts w:ascii="Arial"/>
                <w:spacing w:val="16"/>
              </w:rPr>
              <w:t xml:space="preserve"> </w:t>
            </w:r>
            <w:proofErr w:type="spellStart"/>
            <w:r>
              <w:rPr>
                <w:rFonts w:ascii="Arial"/>
              </w:rPr>
              <w:t>Virologia</w:t>
            </w:r>
            <w:proofErr w:type="spellEnd"/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3F145D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61</w:t>
            </w:r>
            <w:r>
              <w:rPr>
                <w:rFonts w:ascii="Arial"/>
              </w:rPr>
              <w:t>3</w:t>
            </w:r>
          </w:p>
        </w:tc>
      </w:tr>
      <w:tr w:rsidR="00B00C28" w14:paraId="261AC81D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D94BAB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26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38B36B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Sierra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1"/>
              </w:rPr>
              <w:t>Leone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47D09B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60</w:t>
            </w:r>
            <w:r>
              <w:rPr>
                <w:rFonts w:ascii="Arial"/>
              </w:rPr>
              <w:t>5</w:t>
            </w:r>
          </w:p>
        </w:tc>
      </w:tr>
      <w:tr w:rsidR="00B00C28" w14:paraId="09764CB7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7BD966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27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50083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Agence</w:t>
            </w:r>
            <w:proofErr w:type="spellEnd"/>
            <w:r>
              <w:rPr>
                <w:rFonts w:ascii="Arial"/>
                <w:spacing w:val="19"/>
              </w:rPr>
              <w:t xml:space="preserve"> </w:t>
            </w:r>
            <w:r>
              <w:rPr>
                <w:rFonts w:ascii="Arial"/>
                <w:spacing w:val="2"/>
              </w:rPr>
              <w:t>France</w:t>
            </w:r>
            <w:r>
              <w:rPr>
                <w:rFonts w:ascii="Arial"/>
                <w:spacing w:val="20"/>
              </w:rPr>
              <w:t xml:space="preserve"> </w:t>
            </w:r>
            <w:proofErr w:type="spellStart"/>
            <w:r>
              <w:rPr>
                <w:rFonts w:ascii="Arial"/>
              </w:rPr>
              <w:t>Presse</w:t>
            </w:r>
            <w:proofErr w:type="spellEnd"/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5881BF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60</w:t>
            </w:r>
            <w:r>
              <w:rPr>
                <w:rFonts w:ascii="Arial"/>
              </w:rPr>
              <w:t>2</w:t>
            </w:r>
          </w:p>
        </w:tc>
      </w:tr>
      <w:tr w:rsidR="00B00C28" w14:paraId="01173231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69B12B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28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BE8A4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Democratic</w:t>
            </w:r>
            <w:r>
              <w:rPr>
                <w:rFonts w:ascii="Arial"/>
                <w:spacing w:val="11"/>
              </w:rPr>
              <w:t xml:space="preserve"> </w:t>
            </w:r>
            <w:r>
              <w:rPr>
                <w:rFonts w:ascii="Arial"/>
              </w:rPr>
              <w:t>Republic</w:t>
            </w:r>
            <w:r>
              <w:rPr>
                <w:rFonts w:ascii="Arial"/>
                <w:spacing w:val="11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4"/>
              </w:rPr>
              <w:t xml:space="preserve"> </w:t>
            </w:r>
            <w:r>
              <w:rPr>
                <w:rFonts w:ascii="Arial"/>
                <w:spacing w:val="1"/>
              </w:rPr>
              <w:t>Congo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CC70F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60</w:t>
            </w:r>
            <w:r>
              <w:rPr>
                <w:rFonts w:ascii="Arial"/>
              </w:rPr>
              <w:t>1</w:t>
            </w:r>
          </w:p>
        </w:tc>
      </w:tr>
      <w:tr w:rsidR="00B00C28" w14:paraId="26069AAA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D2F94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29</w:t>
            </w:r>
          </w:p>
        </w:tc>
        <w:tc>
          <w:tcPr>
            <w:tcW w:w="4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47404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Centre</w:t>
            </w:r>
            <w:r>
              <w:rPr>
                <w:rFonts w:ascii="Arial"/>
                <w:spacing w:val="14"/>
              </w:rPr>
              <w:t xml:space="preserve"> </w:t>
            </w:r>
            <w:r>
              <w:rPr>
                <w:rFonts w:ascii="Arial"/>
                <w:spacing w:val="1"/>
              </w:rPr>
              <w:t>for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4"/>
              </w:rPr>
              <w:t xml:space="preserve"> </w:t>
            </w:r>
            <w:r>
              <w:rPr>
                <w:rFonts w:ascii="Arial"/>
              </w:rPr>
              <w:t>Protection</w:t>
            </w:r>
          </w:p>
        </w:tc>
        <w:tc>
          <w:tcPr>
            <w:tcW w:w="2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7A6878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56</w:t>
            </w:r>
            <w:r>
              <w:rPr>
                <w:rFonts w:ascii="Arial"/>
              </w:rPr>
              <w:t>3</w:t>
            </w:r>
          </w:p>
        </w:tc>
      </w:tr>
    </w:tbl>
    <w:p w14:paraId="666821C7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43E4CE12" w14:textId="77777777" w:rsidR="00B00C28" w:rsidRDefault="00B00C28">
      <w:pPr>
        <w:spacing w:before="7"/>
        <w:rPr>
          <w:rFonts w:ascii="Consolas" w:eastAsia="Consolas" w:hAnsi="Consolas" w:cs="Consolas"/>
          <w:sz w:val="25"/>
          <w:szCs w:val="25"/>
        </w:rPr>
      </w:pPr>
    </w:p>
    <w:p w14:paraId="3BC26F44" w14:textId="77777777" w:rsidR="00B00C28" w:rsidRDefault="00916C09">
      <w:pPr>
        <w:pStyle w:val="Heading1"/>
        <w:spacing w:before="57"/>
        <w:rPr>
          <w:b w:val="0"/>
          <w:bCs w:val="0"/>
        </w:rPr>
      </w:pPr>
      <w:r>
        <w:t>Which news sources report on an organization the most?</w:t>
      </w:r>
    </w:p>
    <w:p w14:paraId="2D335EAB" w14:textId="27EFFE8F" w:rsidR="00B00C28" w:rsidRDefault="00916C09">
      <w:pPr>
        <w:pStyle w:val="BodyText"/>
        <w:tabs>
          <w:tab w:val="left" w:pos="1182"/>
          <w:tab w:val="left" w:pos="2764"/>
          <w:tab w:val="left" w:pos="3705"/>
          <w:tab w:val="left" w:pos="4422"/>
          <w:tab w:val="left" w:pos="5075"/>
          <w:tab w:val="left" w:pos="6352"/>
          <w:tab w:val="left" w:pos="7709"/>
          <w:tab w:val="left" w:pos="8683"/>
          <w:tab w:val="left" w:pos="9528"/>
          <w:tab w:val="left" w:pos="10853"/>
        </w:tabs>
        <w:spacing w:before="247" w:line="303" w:lineRule="auto"/>
        <w:ind w:right="100"/>
      </w:pPr>
      <w:r>
        <w:rPr>
          <w:spacing w:val="1"/>
        </w:rPr>
        <w:t>This</w:t>
      </w:r>
      <w:r>
        <w:rPr>
          <w:spacing w:val="25"/>
        </w:rPr>
        <w:t xml:space="preserve"> </w:t>
      </w:r>
      <w:r>
        <w:rPr>
          <w:spacing w:val="1"/>
        </w:rPr>
        <w:t>dat</w:t>
      </w:r>
      <w:ins w:id="35" w:author="Andrew Huff" w:date="2015-08-05T08:58:00Z">
        <w:r w:rsidR="009653E1">
          <w:rPr>
            <w:spacing w:val="-1"/>
          </w:rPr>
          <w:t>a</w:t>
        </w:r>
      </w:ins>
      <w:del w:id="36" w:author="Andrew Huff" w:date="2015-08-05T08:58:00Z">
        <w:r w:rsidDel="009653E1">
          <w:rPr>
            <w:spacing w:val="1"/>
          </w:rPr>
          <w:delText>a</w:delText>
        </w:r>
        <w:r w:rsidDel="009653E1">
          <w:rPr>
            <w:spacing w:val="30"/>
          </w:rPr>
          <w:delText xml:space="preserve"> </w:delText>
        </w:r>
        <w:r w:rsidDel="009653E1">
          <w:rPr>
            <w:spacing w:val="-1"/>
          </w:rPr>
          <w:delText>i</w:delText>
        </w:r>
        <w:r w:rsidDel="009653E1">
          <w:rPr>
            <w:spacing w:val="-1"/>
          </w:rPr>
          <w:delText>s</w:delText>
        </w:r>
      </w:del>
      <w:r>
        <w:rPr>
          <w:spacing w:val="25"/>
        </w:rPr>
        <w:t xml:space="preserve"> </w:t>
      </w:r>
      <w:r>
        <w:rPr>
          <w:spacing w:val="1"/>
        </w:rPr>
        <w:t>intended</w:t>
      </w:r>
      <w:r>
        <w:rPr>
          <w:spacing w:val="30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rPr>
          <w:spacing w:val="1"/>
        </w:rPr>
        <w:t>show</w:t>
      </w:r>
      <w:r>
        <w:rPr>
          <w:spacing w:val="25"/>
        </w:rPr>
        <w:t xml:space="preserve"> </w:t>
      </w:r>
      <w:r>
        <w:rPr>
          <w:spacing w:val="-1"/>
        </w:rPr>
        <w:t>which</w:t>
      </w:r>
      <w:r>
        <w:rPr>
          <w:spacing w:val="30"/>
        </w:rPr>
        <w:t xml:space="preserve"> </w:t>
      </w:r>
      <w:r>
        <w:rPr>
          <w:spacing w:val="1"/>
        </w:rPr>
        <w:t>news</w:t>
      </w:r>
      <w:r>
        <w:rPr>
          <w:spacing w:val="25"/>
        </w:rPr>
        <w:t xml:space="preserve"> </w:t>
      </w:r>
      <w:r>
        <w:rPr>
          <w:spacing w:val="1"/>
        </w:rPr>
        <w:t>sources</w:t>
      </w:r>
      <w:r>
        <w:rPr>
          <w:spacing w:val="26"/>
        </w:rPr>
        <w:t xml:space="preserve"> </w:t>
      </w:r>
      <w:r>
        <w:rPr>
          <w:spacing w:val="2"/>
        </w:rPr>
        <w:t>report</w:t>
      </w:r>
      <w:r>
        <w:rPr>
          <w:spacing w:val="27"/>
        </w:rPr>
        <w:t xml:space="preserve"> </w:t>
      </w:r>
      <w:r>
        <w:rPr>
          <w:spacing w:val="1"/>
        </w:rPr>
        <w:t>on</w:t>
      </w:r>
      <w:r>
        <w:rPr>
          <w:spacing w:val="30"/>
        </w:rPr>
        <w:t xml:space="preserve"> </w:t>
      </w:r>
      <w:r>
        <w:rPr>
          <w:spacing w:val="1"/>
        </w:rPr>
        <w:t>certain</w:t>
      </w:r>
      <w:r>
        <w:rPr>
          <w:spacing w:val="30"/>
        </w:rPr>
        <w:t xml:space="preserve"> </w:t>
      </w:r>
      <w:r>
        <w:rPr>
          <w:spacing w:val="1"/>
        </w:rPr>
        <w:t>organizations</w:t>
      </w:r>
      <w:r>
        <w:rPr>
          <w:spacing w:val="26"/>
        </w:rPr>
        <w:t xml:space="preserve"> </w:t>
      </w:r>
      <w:r>
        <w:rPr>
          <w:spacing w:val="1"/>
        </w:rPr>
        <w:t>the</w:t>
      </w:r>
      <w:r>
        <w:rPr>
          <w:spacing w:val="30"/>
        </w:rPr>
        <w:t xml:space="preserve"> </w:t>
      </w:r>
      <w:r>
        <w:rPr>
          <w:spacing w:val="1"/>
        </w:rPr>
        <w:t>most.</w:t>
      </w:r>
      <w:r>
        <w:rPr>
          <w:spacing w:val="27"/>
        </w:rPr>
        <w:t xml:space="preserve"> </w:t>
      </w:r>
      <w:r>
        <w:rPr>
          <w:spacing w:val="2"/>
        </w:rPr>
        <w:t>The</w:t>
      </w:r>
      <w:r>
        <w:rPr>
          <w:spacing w:val="30"/>
        </w:rPr>
        <w:t xml:space="preserve"> </w:t>
      </w:r>
      <w:r>
        <w:rPr>
          <w:spacing w:val="1"/>
        </w:rPr>
        <w:t>table</w:t>
      </w:r>
      <w:r>
        <w:rPr>
          <w:spacing w:val="30"/>
        </w:rPr>
        <w:t xml:space="preserve"> </w:t>
      </w:r>
      <w:r>
        <w:rPr>
          <w:spacing w:val="1"/>
        </w:rPr>
        <w:t>below</w:t>
      </w:r>
      <w:ins w:id="37" w:author="Andrew Huff" w:date="2015-08-05T08:59:00Z">
        <w:r w:rsidR="009653E1">
          <w:rPr>
            <w:spacing w:val="1"/>
          </w:rPr>
          <w:t xml:space="preserve"> </w:t>
        </w:r>
        <w:r w:rsidR="009653E1">
          <w:t>demonstrates</w:t>
        </w:r>
      </w:ins>
      <w:del w:id="38" w:author="Andrew Huff" w:date="2015-08-05T08:59:00Z">
        <w:r w:rsidDel="009653E1">
          <w:rPr>
            <w:spacing w:val="78"/>
            <w:w w:val="101"/>
          </w:rPr>
          <w:delText xml:space="preserve"> </w:delText>
        </w:r>
        <w:r w:rsidDel="009653E1">
          <w:delText>s</w:delText>
        </w:r>
        <w:r w:rsidDel="009653E1">
          <w:delText>hows</w:delText>
        </w:r>
      </w:del>
      <w:r>
        <w:rPr>
          <w:spacing w:val="33"/>
        </w:rPr>
        <w:t xml:space="preserve"> </w:t>
      </w:r>
      <w:r>
        <w:rPr>
          <w:spacing w:val="1"/>
        </w:rPr>
        <w:t>the</w:t>
      </w:r>
      <w:r>
        <w:rPr>
          <w:spacing w:val="38"/>
        </w:rPr>
        <w:t xml:space="preserve"> </w:t>
      </w:r>
      <w:r>
        <w:rPr>
          <w:spacing w:val="1"/>
        </w:rPr>
        <w:t>top</w:t>
      </w:r>
      <w:r>
        <w:rPr>
          <w:spacing w:val="38"/>
        </w:rPr>
        <w:t xml:space="preserve"> </w:t>
      </w:r>
      <w:r>
        <w:rPr>
          <w:spacing w:val="1"/>
        </w:rPr>
        <w:t>twenty</w:t>
      </w:r>
      <w:r>
        <w:rPr>
          <w:spacing w:val="33"/>
        </w:rPr>
        <w:t xml:space="preserve"> </w:t>
      </w:r>
      <w:r>
        <w:rPr>
          <w:spacing w:val="1"/>
        </w:rPr>
        <w:t>pairings</w:t>
      </w:r>
      <w:r>
        <w:rPr>
          <w:spacing w:val="34"/>
        </w:rPr>
        <w:t xml:space="preserve"> </w:t>
      </w:r>
      <w:r>
        <w:rPr>
          <w:spacing w:val="1"/>
        </w:rPr>
        <w:t>for</w:t>
      </w:r>
      <w:r>
        <w:rPr>
          <w:spacing w:val="40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select</w:t>
      </w:r>
      <w:r>
        <w:rPr>
          <w:spacing w:val="36"/>
        </w:rPr>
        <w:t xml:space="preserve"> </w:t>
      </w:r>
      <w:r>
        <w:rPr>
          <w:spacing w:val="1"/>
        </w:rPr>
        <w:t>set</w:t>
      </w:r>
      <w:r>
        <w:rPr>
          <w:spacing w:val="35"/>
        </w:rPr>
        <w:t xml:space="preserve"> </w:t>
      </w:r>
      <w:r>
        <w:rPr>
          <w:spacing w:val="1"/>
        </w:rPr>
        <w:t>of</w:t>
      </w:r>
      <w:r>
        <w:rPr>
          <w:spacing w:val="36"/>
        </w:rPr>
        <w:t xml:space="preserve"> </w:t>
      </w:r>
      <w:r>
        <w:rPr>
          <w:spacing w:val="1"/>
        </w:rPr>
        <w:t>organizations.</w:t>
      </w:r>
      <w:r>
        <w:rPr>
          <w:spacing w:val="36"/>
        </w:rPr>
        <w:t xml:space="preserve"> </w:t>
      </w:r>
      <w:r>
        <w:rPr>
          <w:spacing w:val="1"/>
        </w:rPr>
        <w:t>This</w:t>
      </w:r>
      <w:r>
        <w:rPr>
          <w:spacing w:val="33"/>
        </w:rPr>
        <w:t xml:space="preserve"> </w:t>
      </w:r>
      <w:r>
        <w:rPr>
          <w:spacing w:val="1"/>
        </w:rPr>
        <w:t>information</w:t>
      </w:r>
      <w:r>
        <w:rPr>
          <w:spacing w:val="38"/>
        </w:rPr>
        <w:t xml:space="preserve"> </w:t>
      </w:r>
      <w:r>
        <w:t>could</w:t>
      </w:r>
      <w:r>
        <w:rPr>
          <w:spacing w:val="38"/>
        </w:rPr>
        <w:t xml:space="preserve"> </w:t>
      </w:r>
      <w:r>
        <w:rPr>
          <w:spacing w:val="1"/>
        </w:rPr>
        <w:t>be</w:t>
      </w:r>
      <w:r>
        <w:rPr>
          <w:spacing w:val="38"/>
        </w:rPr>
        <w:t xml:space="preserve"> </w:t>
      </w:r>
      <w:r>
        <w:rPr>
          <w:spacing w:val="1"/>
        </w:rPr>
        <w:t>presented</w:t>
      </w:r>
      <w:r>
        <w:rPr>
          <w:spacing w:val="38"/>
        </w:rPr>
        <w:t xml:space="preserve"> </w:t>
      </w:r>
      <w:r>
        <w:t>visually</w:t>
      </w:r>
      <w:hyperlink r:id="rId8">
        <w:r>
          <w:rPr>
            <w:spacing w:val="86"/>
            <w:w w:val="101"/>
          </w:rPr>
          <w:t xml:space="preserve"> </w:t>
        </w:r>
        <w:r>
          <w:t>using</w:t>
        </w:r>
        <w:r>
          <w:tab/>
        </w:r>
        <w:r>
          <w:rPr>
            <w:spacing w:val="1"/>
          </w:rPr>
          <w:t>something</w:t>
        </w:r>
        <w:r>
          <w:rPr>
            <w:spacing w:val="1"/>
          </w:rPr>
          <w:tab/>
        </w:r>
        <w:r>
          <w:t>akin</w:t>
        </w:r>
        <w:r>
          <w:tab/>
          <w:t>to</w:t>
        </w:r>
        <w:r>
          <w:tab/>
          <w:t>a</w:t>
        </w:r>
        <w:r>
          <w:tab/>
        </w:r>
        <w:proofErr w:type="spellStart"/>
        <w:r>
          <w:t>Sankey</w:t>
        </w:r>
        <w:proofErr w:type="spellEnd"/>
        <w:r>
          <w:tab/>
        </w:r>
        <w:r>
          <w:rPr>
            <w:spacing w:val="1"/>
          </w:rPr>
          <w:t>diagram</w:t>
        </w:r>
        <w:r>
          <w:rPr>
            <w:spacing w:val="1"/>
          </w:rPr>
          <w:tab/>
          <w:t>(see</w:t>
        </w:r>
        <w:r>
          <w:rPr>
            <w:spacing w:val="1"/>
          </w:rPr>
          <w:tab/>
          <w:t>the</w:t>
        </w:r>
        <w:r>
          <w:rPr>
            <w:spacing w:val="1"/>
          </w:rPr>
          <w:tab/>
          <w:t>mockup</w:t>
        </w:r>
        <w:r>
          <w:rPr>
            <w:spacing w:val="1"/>
          </w:rPr>
          <w:tab/>
        </w:r>
        <w:r>
          <w:rPr>
            <w:spacing w:val="1"/>
            <w:u w:val="single" w:color="000000"/>
          </w:rPr>
          <w:t>here</w:t>
        </w:r>
        <w:r>
          <w:rPr>
            <w:spacing w:val="52"/>
            <w:w w:val="101"/>
          </w:rPr>
          <w:t xml:space="preserve"> </w:t>
        </w:r>
        <w:r>
          <w:rPr>
            <w:spacing w:val="1"/>
            <w:u w:val="single" w:color="000000"/>
          </w:rPr>
          <w:t>(https://docs.google.com/presentation/d/1SEgH6in0YrbgymOVc8qgQQ88v</w:t>
        </w:r>
        <w:r>
          <w:rPr>
            <w:spacing w:val="3"/>
            <w:u w:val="single" w:color="000000"/>
          </w:rPr>
          <w:t>­</w:t>
        </w:r>
        <w:r>
          <w:rPr>
            <w:spacing w:val="1"/>
            <w:u w:val="single" w:color="000000"/>
          </w:rPr>
          <w:t>SEntXLSNMPC790EuU/edit?</w:t>
        </w:r>
        <w:r>
          <w:rPr>
            <w:spacing w:val="21"/>
            <w:w w:val="101"/>
          </w:rPr>
          <w:t xml:space="preserve"> </w:t>
        </w:r>
        <w:proofErr w:type="spellStart"/>
        <w:r>
          <w:rPr>
            <w:spacing w:val="2"/>
            <w:u w:val="single" w:color="000000"/>
          </w:rPr>
          <w:t>u</w:t>
        </w:r>
        <w:r>
          <w:rPr>
            <w:u w:val="single" w:color="000000"/>
          </w:rPr>
          <w:t>s</w:t>
        </w:r>
        <w:r>
          <w:rPr>
            <w:spacing w:val="2"/>
            <w:u w:val="single" w:color="000000"/>
          </w:rPr>
          <w:t>p</w:t>
        </w:r>
        <w:proofErr w:type="spellEnd"/>
        <w:r>
          <w:rPr>
            <w:spacing w:val="-3"/>
            <w:u w:val="single" w:color="000000"/>
          </w:rPr>
          <w:t>=</w:t>
        </w:r>
        <w:r>
          <w:rPr>
            <w:u w:val="single" w:color="000000"/>
          </w:rPr>
          <w:t>s</w:t>
        </w:r>
        <w:r>
          <w:rPr>
            <w:spacing w:val="2"/>
            <w:u w:val="single" w:color="000000"/>
          </w:rPr>
          <w:t>ha</w:t>
        </w:r>
        <w:r>
          <w:rPr>
            <w:spacing w:val="4"/>
            <w:u w:val="single" w:color="000000"/>
          </w:rPr>
          <w:t>r</w:t>
        </w:r>
        <w:r>
          <w:rPr>
            <w:spacing w:val="-2"/>
            <w:u w:val="single" w:color="000000"/>
          </w:rPr>
          <w:t>i</w:t>
        </w:r>
        <w:r>
          <w:rPr>
            <w:spacing w:val="2"/>
            <w:u w:val="single" w:color="000000"/>
          </w:rPr>
          <w:t>ng</w:t>
        </w:r>
        <w:r>
          <w:rPr>
            <w:spacing w:val="4"/>
            <w:u w:val="single" w:color="000000"/>
          </w:rPr>
          <w:t>)</w:t>
        </w:r>
        <w:r>
          <w:rPr>
            <w:spacing w:val="4"/>
          </w:rPr>
          <w:t>)</w:t>
        </w:r>
        <w:r>
          <w:t>.</w:t>
        </w:r>
      </w:hyperlink>
    </w:p>
    <w:p w14:paraId="26C38D3B" w14:textId="77777777" w:rsidR="00B00C28" w:rsidRDefault="00B00C28">
      <w:pPr>
        <w:rPr>
          <w:rFonts w:ascii="Arial" w:eastAsia="Arial" w:hAnsi="Arial" w:cs="Arial"/>
        </w:rPr>
      </w:pPr>
    </w:p>
    <w:p w14:paraId="370DD25F" w14:textId="77777777" w:rsidR="00B00C28" w:rsidRDefault="00916C09">
      <w:pPr>
        <w:pStyle w:val="Heading2"/>
        <w:spacing w:before="131"/>
        <w:rPr>
          <w:b w:val="0"/>
          <w:bCs w:val="0"/>
        </w:rPr>
      </w:pPr>
      <w:r>
        <w:t>Analysis</w:t>
      </w:r>
    </w:p>
    <w:p w14:paraId="284C5A5C" w14:textId="77777777" w:rsidR="00B00C28" w:rsidRDefault="00B00C28">
      <w:pPr>
        <w:sectPr w:rsidR="00B00C28">
          <w:pgSz w:w="12220" w:h="15820"/>
          <w:pgMar w:top="360" w:right="420" w:bottom="280" w:left="380" w:header="166" w:footer="0" w:gutter="0"/>
          <w:cols w:space="720"/>
        </w:sectPr>
      </w:pPr>
    </w:p>
    <w:p w14:paraId="143338B7" w14:textId="77777777" w:rsidR="00B00C28" w:rsidRDefault="00B00C28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2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1168"/>
        <w:gridCol w:w="3585"/>
        <w:gridCol w:w="4594"/>
      </w:tblGrid>
      <w:tr w:rsidR="00B00C28" w14:paraId="79D784AD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138E4A" w14:textId="77777777" w:rsidR="00B00C28" w:rsidRDefault="00B00C28"/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465D22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1"/>
              </w:rPr>
              <w:t>mentions</w:t>
            </w:r>
            <w:proofErr w:type="gramEnd"/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6FE0A7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1"/>
              </w:rPr>
              <w:t>organization</w:t>
            </w:r>
            <w:proofErr w:type="gramEnd"/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0A57CE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1"/>
              </w:rPr>
              <w:t>news</w:t>
            </w:r>
            <w:proofErr w:type="gramEnd"/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source</w:t>
            </w:r>
          </w:p>
        </w:tc>
      </w:tr>
      <w:tr w:rsidR="00B00C28" w14:paraId="16E98C8D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09D104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A45D24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31</w:t>
            </w:r>
            <w:r>
              <w:rPr>
                <w:rFonts w:ascii="Arial"/>
              </w:rPr>
              <w:t>1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963459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European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</w:rPr>
              <w:t>Union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63275B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Reuters</w:t>
            </w:r>
          </w:p>
        </w:tc>
      </w:tr>
      <w:tr w:rsidR="00B00C28" w14:paraId="757FE815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C1C36F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8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73345E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26</w:t>
            </w:r>
            <w:r>
              <w:rPr>
                <w:rFonts w:ascii="Arial"/>
              </w:rPr>
              <w:t>8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ACD915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World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Organization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10D9C9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Reuters</w:t>
            </w:r>
          </w:p>
        </w:tc>
      </w:tr>
      <w:tr w:rsidR="00B00C28" w14:paraId="43329301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F75554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10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916058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23</w:t>
            </w:r>
            <w:r>
              <w:rPr>
                <w:rFonts w:ascii="Arial"/>
              </w:rPr>
              <w:t>4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29C7DD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</w:rPr>
              <w:t>Protection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Agency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E55674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4"/>
              </w:rPr>
              <w:t>BBC</w:t>
            </w:r>
          </w:p>
        </w:tc>
      </w:tr>
      <w:tr w:rsidR="00B00C28" w14:paraId="5E2C13C1" w14:textId="77777777">
        <w:trPr>
          <w:trHeight w:hRule="exact" w:val="78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3E78AA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25A7C96E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18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E7593A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3656DEDC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17</w:t>
            </w:r>
            <w:r>
              <w:rPr>
                <w:rFonts w:ascii="Arial"/>
              </w:rPr>
              <w:t>0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B08121" w14:textId="77777777" w:rsidR="00B00C28" w:rsidRDefault="00916C09">
            <w:pPr>
              <w:pStyle w:val="TableParagraph"/>
              <w:spacing w:before="96" w:line="303" w:lineRule="auto"/>
              <w:ind w:left="67" w:right="618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United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States</w:t>
            </w:r>
            <w:r>
              <w:rPr>
                <w:rFonts w:ascii="Arial"/>
                <w:spacing w:val="13"/>
              </w:rPr>
              <w:t xml:space="preserve"> </w:t>
            </w:r>
            <w:r>
              <w:rPr>
                <w:rFonts w:ascii="Arial"/>
                <w:spacing w:val="1"/>
              </w:rPr>
              <w:t>Department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30"/>
                <w:w w:val="101"/>
              </w:rPr>
              <w:t xml:space="preserve"> </w:t>
            </w:r>
            <w:r>
              <w:rPr>
                <w:rFonts w:ascii="Arial"/>
              </w:rPr>
              <w:t>Agriculture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569559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0FAC4051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Reuters</w:t>
            </w:r>
          </w:p>
        </w:tc>
      </w:tr>
      <w:tr w:rsidR="00B00C28" w14:paraId="4439D2CA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FEB305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22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26B3D6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14</w:t>
            </w:r>
            <w:r>
              <w:rPr>
                <w:rFonts w:ascii="Arial"/>
              </w:rPr>
              <w:t>6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CDFD98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World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Organization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869CCB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CDC</w:t>
            </w:r>
          </w:p>
        </w:tc>
      </w:tr>
      <w:tr w:rsidR="00B00C28" w14:paraId="7EBE2E1A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586E50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24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8CF896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14</w:t>
            </w:r>
            <w:r>
              <w:rPr>
                <w:rFonts w:ascii="Arial"/>
              </w:rPr>
              <w:t>0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96058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World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Organization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61DF3F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WHO</w:t>
            </w:r>
          </w:p>
        </w:tc>
      </w:tr>
      <w:tr w:rsidR="00B00C28" w14:paraId="17D5C7B8" w14:textId="77777777">
        <w:trPr>
          <w:trHeight w:hRule="exact" w:val="78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FBA0D1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3055580E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28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1FDAAA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421493D5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13</w:t>
            </w:r>
            <w:r>
              <w:rPr>
                <w:rFonts w:ascii="Arial"/>
              </w:rPr>
              <w:t>2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7837AF" w14:textId="77777777" w:rsidR="00B00C28" w:rsidRDefault="00916C09">
            <w:pPr>
              <w:pStyle w:val="TableParagraph"/>
              <w:spacing w:before="96" w:line="303" w:lineRule="auto"/>
              <w:ind w:left="67" w:right="618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United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States</w:t>
            </w:r>
            <w:r>
              <w:rPr>
                <w:rFonts w:ascii="Arial"/>
                <w:spacing w:val="13"/>
              </w:rPr>
              <w:t xml:space="preserve"> </w:t>
            </w:r>
            <w:r>
              <w:rPr>
                <w:rFonts w:ascii="Arial"/>
                <w:spacing w:val="1"/>
              </w:rPr>
              <w:t>Department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30"/>
                <w:w w:val="101"/>
              </w:rPr>
              <w:t xml:space="preserve"> </w:t>
            </w:r>
            <w:r>
              <w:rPr>
                <w:rFonts w:ascii="Arial"/>
              </w:rPr>
              <w:t>Agriculture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FCFE3A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64B1E61D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OIE</w:t>
            </w:r>
          </w:p>
        </w:tc>
      </w:tr>
      <w:tr w:rsidR="00B00C28" w14:paraId="2E347479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5BA7DF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33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440188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11</w:t>
            </w:r>
            <w:r>
              <w:rPr>
                <w:rFonts w:ascii="Arial"/>
              </w:rPr>
              <w:t>7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FBB16C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UNICEF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D24F2E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WHO</w:t>
            </w:r>
          </w:p>
        </w:tc>
      </w:tr>
      <w:tr w:rsidR="00B00C28" w14:paraId="29B6D1E5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651ADA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34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C3EF52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11</w:t>
            </w:r>
            <w:r>
              <w:rPr>
                <w:rFonts w:ascii="Arial"/>
              </w:rPr>
              <w:t>6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C0D342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World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Organization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758D34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Associated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</w:rPr>
              <w:t>Press</w:t>
            </w:r>
          </w:p>
        </w:tc>
      </w:tr>
      <w:tr w:rsidR="00B00C28" w14:paraId="477943E9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9EF509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36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2B58FA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11</w:t>
            </w:r>
            <w:r>
              <w:rPr>
                <w:rFonts w:ascii="Arial"/>
              </w:rPr>
              <w:t>2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012838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Russian</w:t>
            </w:r>
            <w:r>
              <w:rPr>
                <w:rFonts w:ascii="Arial"/>
                <w:spacing w:val="34"/>
              </w:rPr>
              <w:t xml:space="preserve"> </w:t>
            </w:r>
            <w:r>
              <w:rPr>
                <w:rFonts w:ascii="Arial"/>
                <w:spacing w:val="1"/>
              </w:rPr>
              <w:t>Federation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0A510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WHO</w:t>
            </w:r>
          </w:p>
        </w:tc>
      </w:tr>
      <w:tr w:rsidR="00B00C28" w14:paraId="79AF71D4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2F14F8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37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4420F9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11</w:t>
            </w:r>
            <w:r>
              <w:rPr>
                <w:rFonts w:ascii="Arial"/>
              </w:rPr>
              <w:t>0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B1B0BF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World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Organization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D66361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CIDRAP</w:t>
            </w:r>
            <w:r>
              <w:rPr>
                <w:rFonts w:ascii="Arial"/>
                <w:spacing w:val="10"/>
              </w:rPr>
              <w:t xml:space="preserve"> </w:t>
            </w:r>
            <w:r>
              <w:rPr>
                <w:rFonts w:ascii="Arial"/>
                <w:spacing w:val="-1"/>
              </w:rPr>
              <w:t>News</w:t>
            </w:r>
          </w:p>
        </w:tc>
      </w:tr>
      <w:tr w:rsidR="00B00C28" w14:paraId="5CF29802" w14:textId="77777777">
        <w:trPr>
          <w:trHeight w:hRule="exact" w:val="78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AEB9F1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7C2029FD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40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F7CE23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55ABFF09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10</w:t>
            </w:r>
            <w:r>
              <w:rPr>
                <w:rFonts w:ascii="Arial"/>
              </w:rPr>
              <w:t>5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63F2E2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0F699030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Berger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  <w:spacing w:val="-3"/>
              </w:rPr>
              <w:t>SA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CD2ADF" w14:textId="77777777" w:rsidR="00B00C28" w:rsidRDefault="00916C09">
            <w:pPr>
              <w:pStyle w:val="TableParagraph"/>
              <w:spacing w:before="96" w:line="303" w:lineRule="auto"/>
              <w:ind w:left="67" w:right="69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GIDEON</w:t>
            </w:r>
            <w:r>
              <w:rPr>
                <w:rFonts w:ascii="Arial"/>
                <w:spacing w:val="9"/>
              </w:rPr>
              <w:t xml:space="preserve"> </w:t>
            </w:r>
            <w:r>
              <w:rPr>
                <w:rFonts w:ascii="Arial"/>
                <w:spacing w:val="1"/>
              </w:rPr>
              <w:t>(Global</w:t>
            </w:r>
            <w:r>
              <w:rPr>
                <w:rFonts w:ascii="Arial"/>
                <w:spacing w:val="9"/>
              </w:rPr>
              <w:t xml:space="preserve"> </w:t>
            </w:r>
            <w:r>
              <w:rPr>
                <w:rFonts w:ascii="Arial"/>
                <w:spacing w:val="1"/>
              </w:rPr>
              <w:t>Infectious</w:t>
            </w:r>
            <w:r>
              <w:rPr>
                <w:rFonts w:ascii="Arial"/>
                <w:spacing w:val="11"/>
              </w:rPr>
              <w:t xml:space="preserve"> </w:t>
            </w:r>
            <w:r>
              <w:rPr>
                <w:rFonts w:ascii="Arial"/>
              </w:rPr>
              <w:t>Disease</w:t>
            </w:r>
            <w:r>
              <w:rPr>
                <w:rFonts w:ascii="Arial"/>
                <w:spacing w:val="15"/>
              </w:rPr>
              <w:t xml:space="preserve"> </w:t>
            </w:r>
            <w:r>
              <w:rPr>
                <w:rFonts w:ascii="Arial"/>
              </w:rPr>
              <w:t>&amp;</w:t>
            </w:r>
            <w:r>
              <w:rPr>
                <w:rFonts w:ascii="Arial"/>
                <w:spacing w:val="24"/>
                <w:w w:val="101"/>
              </w:rPr>
              <w:t xml:space="preserve"> </w:t>
            </w:r>
            <w:proofErr w:type="spellStart"/>
            <w:r>
              <w:rPr>
                <w:rFonts w:ascii="Arial"/>
              </w:rPr>
              <w:t>Epidemiolo</w:t>
            </w:r>
            <w:proofErr w:type="spellEnd"/>
            <w:r>
              <w:rPr>
                <w:rFonts w:ascii="Arial"/>
              </w:rPr>
              <w:t>...</w:t>
            </w:r>
          </w:p>
        </w:tc>
      </w:tr>
      <w:tr w:rsidR="00B00C28" w14:paraId="4A90BE66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BE6D40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44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7218FF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99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35EC4A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World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Organization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B6C42D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New</w:t>
            </w:r>
            <w:r>
              <w:rPr>
                <w:rFonts w:ascii="Arial"/>
                <w:spacing w:val="10"/>
              </w:rPr>
              <w:t xml:space="preserve"> </w:t>
            </w:r>
            <w:r>
              <w:rPr>
                <w:rFonts w:ascii="Arial"/>
              </w:rPr>
              <w:t>York</w:t>
            </w:r>
            <w:r>
              <w:rPr>
                <w:rFonts w:ascii="Arial"/>
                <w:spacing w:val="12"/>
              </w:rPr>
              <w:t xml:space="preserve"> </w:t>
            </w:r>
            <w:r>
              <w:rPr>
                <w:rFonts w:ascii="Arial"/>
                <w:spacing w:val="1"/>
              </w:rPr>
              <w:t>Times</w:t>
            </w:r>
          </w:p>
        </w:tc>
      </w:tr>
      <w:tr w:rsidR="00B00C28" w14:paraId="2A7C26A9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E536E8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47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7832AE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95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3D133B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European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</w:rPr>
              <w:t>Union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1785FE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4"/>
              </w:rPr>
              <w:t>BBC</w:t>
            </w:r>
          </w:p>
        </w:tc>
      </w:tr>
      <w:tr w:rsidR="00B00C28" w14:paraId="43738144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E3DC83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53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8F737D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88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4E83D0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National</w:t>
            </w:r>
            <w:r>
              <w:rPr>
                <w:rFonts w:ascii="Arial"/>
                <w:spacing w:val="9"/>
              </w:rPr>
              <w:t xml:space="preserve"> </w:t>
            </w:r>
            <w:r>
              <w:rPr>
                <w:rFonts w:ascii="Arial"/>
              </w:rPr>
              <w:t>Institute</w:t>
            </w:r>
            <w:r>
              <w:rPr>
                <w:rFonts w:ascii="Arial"/>
                <w:spacing w:val="15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2"/>
              </w:rPr>
              <w:t xml:space="preserve"> </w:t>
            </w:r>
            <w:r>
              <w:rPr>
                <w:rFonts w:ascii="Arial"/>
              </w:rPr>
              <w:t>Virology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2390B6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Times</w:t>
            </w:r>
            <w:r>
              <w:rPr>
                <w:rFonts w:ascii="Arial"/>
                <w:spacing w:val="10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13"/>
              </w:rPr>
              <w:t xml:space="preserve"> </w:t>
            </w:r>
            <w:r>
              <w:rPr>
                <w:rFonts w:ascii="Arial"/>
                <w:spacing w:val="1"/>
              </w:rPr>
              <w:t>India</w:t>
            </w:r>
          </w:p>
        </w:tc>
      </w:tr>
      <w:tr w:rsidR="00B00C28" w14:paraId="531B40CE" w14:textId="77777777">
        <w:trPr>
          <w:trHeight w:hRule="exact" w:val="78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32DDCD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5773E1FB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54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B1323A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0FE09EF5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87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3EE636" w14:textId="77777777" w:rsidR="00B00C28" w:rsidRDefault="00916C09">
            <w:pPr>
              <w:pStyle w:val="TableParagraph"/>
              <w:spacing w:before="96" w:line="303" w:lineRule="auto"/>
              <w:ind w:left="67" w:right="618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United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States</w:t>
            </w:r>
            <w:r>
              <w:rPr>
                <w:rFonts w:ascii="Arial"/>
                <w:spacing w:val="13"/>
              </w:rPr>
              <w:t xml:space="preserve"> </w:t>
            </w:r>
            <w:r>
              <w:rPr>
                <w:rFonts w:ascii="Arial"/>
                <w:spacing w:val="1"/>
              </w:rPr>
              <w:t>Department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30"/>
                <w:w w:val="101"/>
              </w:rPr>
              <w:t xml:space="preserve"> </w:t>
            </w:r>
            <w:r>
              <w:rPr>
                <w:rFonts w:ascii="Arial"/>
              </w:rPr>
              <w:t>Agriculture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126ADB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749A00BD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Associated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</w:rPr>
              <w:t>Press</w:t>
            </w:r>
          </w:p>
        </w:tc>
      </w:tr>
      <w:tr w:rsidR="00B00C28" w14:paraId="1EF618CE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21034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62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846DEA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80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796761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World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Health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  <w:spacing w:val="1"/>
              </w:rPr>
              <w:t>Organization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7F9EA6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Xinhua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-1"/>
              </w:rPr>
              <w:t>News</w:t>
            </w:r>
            <w:r>
              <w:rPr>
                <w:rFonts w:ascii="Arial"/>
                <w:spacing w:val="11"/>
              </w:rPr>
              <w:t xml:space="preserve"> </w:t>
            </w:r>
            <w:r>
              <w:rPr>
                <w:rFonts w:ascii="Arial"/>
              </w:rPr>
              <w:t>Agency</w:t>
            </w:r>
          </w:p>
        </w:tc>
      </w:tr>
      <w:tr w:rsidR="00B00C28" w14:paraId="4DD3466D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2249C9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63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7591A3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80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611074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5"/>
              </w:rPr>
              <w:t>EAEC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C0FDBE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1"/>
              </w:rPr>
              <w:t>Eurosurveillance</w:t>
            </w:r>
            <w:proofErr w:type="spellEnd"/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Edition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1"/>
              </w:rPr>
              <w:t>2013,</w:t>
            </w:r>
            <w:r>
              <w:rPr>
                <w:rFonts w:ascii="Arial"/>
                <w:spacing w:val="19"/>
              </w:rPr>
              <w:t xml:space="preserve"> </w:t>
            </w:r>
            <w:r>
              <w:rPr>
                <w:rFonts w:ascii="Arial"/>
                <w:spacing w:val="1"/>
              </w:rPr>
              <w:t>18(37)</w:t>
            </w:r>
          </w:p>
        </w:tc>
      </w:tr>
      <w:tr w:rsidR="00B00C28" w14:paraId="37698669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41ACB9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66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C08FB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78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413B81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European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</w:rPr>
              <w:t>Union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94B826" w14:textId="77777777" w:rsidR="00B00C28" w:rsidRDefault="00916C09">
            <w:pPr>
              <w:pStyle w:val="TableParagraph"/>
              <w:spacing w:before="96"/>
              <w:ind w:left="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6"/>
              </w:rPr>
              <w:t>E</w:t>
            </w:r>
            <w:r>
              <w:rPr>
                <w:rFonts w:ascii="Arial"/>
                <w:spacing w:val="2"/>
              </w:rPr>
              <w:t>u</w:t>
            </w:r>
            <w:r>
              <w:rPr>
                <w:rFonts w:ascii="Arial"/>
                <w:spacing w:val="4"/>
              </w:rPr>
              <w:t>r</w:t>
            </w:r>
            <w:r>
              <w:rPr>
                <w:rFonts w:ascii="Arial"/>
                <w:spacing w:val="2"/>
              </w:rPr>
              <w:t>o</w:t>
            </w:r>
            <w:r>
              <w:rPr>
                <w:rFonts w:ascii="Arial"/>
              </w:rPr>
              <w:t>s</w:t>
            </w:r>
            <w:r>
              <w:rPr>
                <w:rFonts w:ascii="Arial"/>
                <w:spacing w:val="2"/>
              </w:rPr>
              <w:t>u</w:t>
            </w:r>
            <w:r>
              <w:rPr>
                <w:rFonts w:ascii="Arial"/>
                <w:spacing w:val="4"/>
              </w:rPr>
              <w:t>r</w:t>
            </w:r>
            <w:r>
              <w:rPr>
                <w:rFonts w:ascii="Arial"/>
              </w:rPr>
              <w:t>v</w:t>
            </w:r>
            <w:r>
              <w:rPr>
                <w:rFonts w:ascii="Arial"/>
                <w:spacing w:val="2"/>
              </w:rPr>
              <w:t>e</w:t>
            </w:r>
            <w:r>
              <w:rPr>
                <w:rFonts w:ascii="Arial"/>
                <w:spacing w:val="-2"/>
              </w:rPr>
              <w:t>ill</w:t>
            </w:r>
            <w:r>
              <w:rPr>
                <w:rFonts w:ascii="Arial"/>
                <w:spacing w:val="2"/>
              </w:rPr>
              <w:t>an</w:t>
            </w:r>
            <w:r>
              <w:rPr>
                <w:rFonts w:ascii="Arial"/>
              </w:rPr>
              <w:t>ce</w:t>
            </w:r>
            <w:proofErr w:type="spellEnd"/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4"/>
              </w:rPr>
              <w:t>W</w:t>
            </w:r>
            <w:r>
              <w:rPr>
                <w:rFonts w:ascii="Arial"/>
                <w:spacing w:val="2"/>
              </w:rPr>
              <w:t>ee</w:t>
            </w:r>
            <w:r>
              <w:rPr>
                <w:rFonts w:ascii="Arial"/>
              </w:rPr>
              <w:t>k</w:t>
            </w:r>
            <w:r>
              <w:rPr>
                <w:rFonts w:ascii="Arial"/>
                <w:spacing w:val="-2"/>
              </w:rPr>
              <w:t>l</w:t>
            </w:r>
            <w:r>
              <w:rPr>
                <w:rFonts w:ascii="Arial"/>
              </w:rPr>
              <w:t>y</w:t>
            </w:r>
          </w:p>
        </w:tc>
      </w:tr>
      <w:tr w:rsidR="00B00C28" w14:paraId="4638960D" w14:textId="77777777">
        <w:trPr>
          <w:trHeight w:hRule="exact" w:val="78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5646AE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16E26791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75</w:t>
            </w:r>
          </w:p>
        </w:tc>
        <w:tc>
          <w:tcPr>
            <w:tcW w:w="11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ABDDCD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0A68B6D3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74</w:t>
            </w:r>
          </w:p>
        </w:tc>
        <w:tc>
          <w:tcPr>
            <w:tcW w:w="3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3A7CB7" w14:textId="77777777" w:rsidR="00B00C28" w:rsidRDefault="00916C09">
            <w:pPr>
              <w:pStyle w:val="TableParagraph"/>
              <w:spacing w:before="96" w:line="303" w:lineRule="auto"/>
              <w:ind w:left="67" w:right="33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International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  <w:spacing w:val="1"/>
              </w:rPr>
              <w:t>Federation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1"/>
              </w:rPr>
              <w:t>of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</w:rPr>
              <w:t>Red</w:t>
            </w:r>
            <w:r>
              <w:rPr>
                <w:rFonts w:ascii="Arial"/>
                <w:spacing w:val="29"/>
                <w:w w:val="101"/>
              </w:rPr>
              <w:t xml:space="preserve"> </w:t>
            </w:r>
            <w:r>
              <w:rPr>
                <w:rFonts w:ascii="Arial"/>
                <w:spacing w:val="1"/>
              </w:rPr>
              <w:t>Cross</w:t>
            </w:r>
          </w:p>
        </w:tc>
        <w:tc>
          <w:tcPr>
            <w:tcW w:w="4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CF5DEF" w14:textId="77777777" w:rsidR="00B00C28" w:rsidRDefault="00B00C2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32537191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WHO</w:t>
            </w:r>
          </w:p>
        </w:tc>
      </w:tr>
    </w:tbl>
    <w:p w14:paraId="03E14A6A" w14:textId="77777777" w:rsidR="00B00C28" w:rsidRDefault="00B00C28">
      <w:pPr>
        <w:rPr>
          <w:rFonts w:ascii="Arial" w:eastAsia="Arial" w:hAnsi="Arial" w:cs="Arial"/>
        </w:rPr>
        <w:sectPr w:rsidR="00B00C28">
          <w:pgSz w:w="12220" w:h="15820"/>
          <w:pgMar w:top="360" w:right="480" w:bottom="280" w:left="600" w:header="166" w:footer="0" w:gutter="0"/>
          <w:cols w:space="720"/>
        </w:sectPr>
      </w:pPr>
    </w:p>
    <w:p w14:paraId="74F0883D" w14:textId="77777777" w:rsidR="00B00C28" w:rsidRDefault="00916C09">
      <w:pPr>
        <w:spacing w:before="53"/>
        <w:ind w:left="113"/>
        <w:rPr>
          <w:rFonts w:ascii="Arial" w:eastAsia="Arial" w:hAnsi="Arial" w:cs="Arial"/>
        </w:rPr>
      </w:pPr>
      <w:r>
        <w:rPr>
          <w:rFonts w:ascii="Arial" w:hAnsi="Arial"/>
          <w:b/>
          <w:spacing w:val="-2"/>
        </w:rPr>
        <w:lastRenderedPageBreak/>
        <w:t>Take</w:t>
      </w:r>
      <w:r>
        <w:rPr>
          <w:rFonts w:ascii="Arial" w:hAnsi="Arial"/>
          <w:b/>
          <w:spacing w:val="-7"/>
        </w:rPr>
        <w:t>­</w:t>
      </w:r>
      <w:r>
        <w:rPr>
          <w:rFonts w:ascii="Arial" w:hAnsi="Arial"/>
          <w:b/>
          <w:spacing w:val="-2"/>
        </w:rPr>
        <w:t>aways</w:t>
      </w:r>
    </w:p>
    <w:p w14:paraId="4AA79428" w14:textId="77777777" w:rsidR="00B00C28" w:rsidRDefault="00B00C28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14:paraId="19EB9016" w14:textId="77777777" w:rsidR="00B00C28" w:rsidRDefault="00916C09">
      <w:pPr>
        <w:pStyle w:val="BodyText"/>
        <w:spacing w:before="75" w:line="303" w:lineRule="auto"/>
        <w:ind w:left="561" w:right="614"/>
      </w:pPr>
      <w:r>
        <w:pict w14:anchorId="6010F414">
          <v:group id="_x0000_s1042" style="position:absolute;left:0;text-align:left;margin-left:35.45pt;margin-top:9.4pt;width:3.15pt;height:3.05pt;z-index:251655680;mso-position-horizontal-relative:page" coordorigin="710,188" coordsize="63,61">
            <v:shape id="_x0000_s1043" style="position:absolute;left:710;top:188;width:63;height:61" coordorigin="710,188" coordsize="63,61" path="m747,249l721,244,710,229,713,202,725,188,754,190,768,200,772,217,766,239,747,249xe" fillcolor="black" stroked="f">
              <v:path arrowok="t"/>
            </v:shape>
            <w10:wrap anchorx="page"/>
          </v:group>
        </w:pict>
      </w:r>
      <w:r>
        <w:t>If</w:t>
      </w:r>
      <w:r>
        <w:rPr>
          <w:spacing w:val="8"/>
        </w:rPr>
        <w:t xml:space="preserve"> </w:t>
      </w:r>
      <w:r>
        <w:rPr>
          <w:spacing w:val="1"/>
        </w:rPr>
        <w:t>there</w:t>
      </w:r>
      <w:r>
        <w:rPr>
          <w:spacing w:val="11"/>
        </w:rPr>
        <w:t xml:space="preserve"> </w:t>
      </w:r>
      <w:r>
        <w:rPr>
          <w:spacing w:val="1"/>
        </w:rPr>
        <w:t>are</w:t>
      </w:r>
      <w:r>
        <w:rPr>
          <w:spacing w:val="11"/>
        </w:rPr>
        <w:t xml:space="preserve"> </w:t>
      </w:r>
      <w:r>
        <w:rPr>
          <w:spacing w:val="1"/>
        </w:rPr>
        <w:t>organizations</w:t>
      </w:r>
      <w:r>
        <w:rPr>
          <w:spacing w:val="7"/>
        </w:rPr>
        <w:t xml:space="preserve"> </w:t>
      </w:r>
      <w:r>
        <w:rPr>
          <w:spacing w:val="1"/>
        </w:rPr>
        <w:t>you</w:t>
      </w:r>
      <w:r>
        <w:rPr>
          <w:spacing w:val="11"/>
        </w:rPr>
        <w:t xml:space="preserve"> </w:t>
      </w:r>
      <w:r>
        <w:t>would</w:t>
      </w:r>
      <w:r>
        <w:rPr>
          <w:spacing w:val="11"/>
        </w:rPr>
        <w:t xml:space="preserve"> </w:t>
      </w:r>
      <w:r>
        <w:rPr>
          <w:spacing w:val="-1"/>
        </w:rPr>
        <w:t>like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1"/>
        </w:rPr>
        <w:t>keep</w:t>
      </w:r>
      <w:r>
        <w:rPr>
          <w:spacing w:val="11"/>
        </w:rPr>
        <w:t xml:space="preserve"> </w:t>
      </w:r>
      <w:r>
        <w:rPr>
          <w:spacing w:val="1"/>
        </w:rPr>
        <w:t>an</w:t>
      </w:r>
      <w:r>
        <w:rPr>
          <w:spacing w:val="10"/>
        </w:rPr>
        <w:t xml:space="preserve"> </w:t>
      </w:r>
      <w:r>
        <w:rPr>
          <w:spacing w:val="1"/>
        </w:rPr>
        <w:t>eye</w:t>
      </w:r>
      <w:r>
        <w:rPr>
          <w:spacing w:val="11"/>
        </w:rPr>
        <w:t xml:space="preserve"> </w:t>
      </w:r>
      <w:r>
        <w:rPr>
          <w:spacing w:val="1"/>
        </w:rPr>
        <w:t>on,</w:t>
      </w:r>
      <w:r>
        <w:rPr>
          <w:spacing w:val="9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rPr>
          <w:spacing w:val="1"/>
        </w:rPr>
        <w:t>type</w:t>
      </w:r>
      <w:r>
        <w:rPr>
          <w:spacing w:val="11"/>
        </w:rPr>
        <w:t xml:space="preserve"> </w:t>
      </w:r>
      <w:r>
        <w:rPr>
          <w:spacing w:val="1"/>
        </w:rPr>
        <w:t>of</w:t>
      </w:r>
      <w:r>
        <w:rPr>
          <w:spacing w:val="9"/>
        </w:rPr>
        <w:t xml:space="preserve"> </w:t>
      </w:r>
      <w:r>
        <w:t>analysis</w:t>
      </w:r>
      <w:r>
        <w:rPr>
          <w:spacing w:val="6"/>
        </w:rPr>
        <w:t xml:space="preserve"> </w:t>
      </w:r>
      <w:r>
        <w:rPr>
          <w:spacing w:val="1"/>
        </w:rPr>
        <w:t>can</w:t>
      </w:r>
      <w:r>
        <w:rPr>
          <w:spacing w:val="11"/>
        </w:rPr>
        <w:t xml:space="preserve"> </w:t>
      </w:r>
      <w:r>
        <w:rPr>
          <w:spacing w:val="1"/>
        </w:rPr>
        <w:t>be</w:t>
      </w:r>
      <w:r>
        <w:rPr>
          <w:spacing w:val="11"/>
        </w:rPr>
        <w:t xml:space="preserve"> </w:t>
      </w:r>
      <w:r>
        <w:rPr>
          <w:spacing w:val="1"/>
        </w:rPr>
        <w:t>used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select</w:t>
      </w:r>
      <w:r>
        <w:rPr>
          <w:spacing w:val="74"/>
          <w:w w:val="101"/>
        </w:rPr>
        <w:t xml:space="preserve"> </w:t>
      </w:r>
      <w:r>
        <w:rPr>
          <w:spacing w:val="1"/>
        </w:rPr>
        <w:t>news</w:t>
      </w:r>
      <w:r>
        <w:rPr>
          <w:spacing w:val="9"/>
        </w:rPr>
        <w:t xml:space="preserve"> </w:t>
      </w:r>
      <w:r>
        <w:rPr>
          <w:spacing w:val="1"/>
        </w:rPr>
        <w:t>sources</w:t>
      </w:r>
      <w:r>
        <w:rPr>
          <w:spacing w:val="10"/>
        </w:rPr>
        <w:t xml:space="preserve"> </w:t>
      </w:r>
      <w:r>
        <w:rPr>
          <w:spacing w:val="1"/>
        </w:rPr>
        <w:t>that</w:t>
      </w:r>
      <w:r>
        <w:rPr>
          <w:spacing w:val="12"/>
        </w:rPr>
        <w:t xml:space="preserve"> </w:t>
      </w:r>
      <w:r>
        <w:rPr>
          <w:spacing w:val="2"/>
        </w:rPr>
        <w:t>report</w:t>
      </w:r>
      <w:r>
        <w:rPr>
          <w:spacing w:val="11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rPr>
          <w:spacing w:val="1"/>
        </w:rPr>
        <w:t>them</w:t>
      </w:r>
      <w:r>
        <w:rPr>
          <w:spacing w:val="17"/>
        </w:rPr>
        <w:t xml:space="preserve"> </w:t>
      </w:r>
      <w:r>
        <w:rPr>
          <w:spacing w:val="1"/>
        </w:rPr>
        <w:t>most</w:t>
      </w:r>
      <w:r>
        <w:rPr>
          <w:spacing w:val="12"/>
        </w:rPr>
        <w:t xml:space="preserve"> </w:t>
      </w:r>
      <w:r>
        <w:rPr>
          <w:spacing w:val="1"/>
        </w:rPr>
        <w:t>frequently.</w:t>
      </w:r>
      <w:r>
        <w:rPr>
          <w:spacing w:val="11"/>
        </w:rPr>
        <w:t xml:space="preserve"> </w:t>
      </w:r>
      <w:r>
        <w:rPr>
          <w:spacing w:val="2"/>
        </w:rPr>
        <w:t>For</w:t>
      </w:r>
      <w:r>
        <w:rPr>
          <w:spacing w:val="17"/>
        </w:rPr>
        <w:t xml:space="preserve"> </w:t>
      </w:r>
      <w:r>
        <w:rPr>
          <w:spacing w:val="1"/>
        </w:rPr>
        <w:t>example,</w:t>
      </w:r>
      <w:r>
        <w:rPr>
          <w:spacing w:val="12"/>
        </w:rPr>
        <w:t xml:space="preserve"> </w:t>
      </w:r>
      <w:proofErr w:type="gramStart"/>
      <w:r>
        <w:rPr>
          <w:spacing w:val="1"/>
        </w:rPr>
        <w:t>Reuters</w:t>
      </w:r>
      <w:proofErr w:type="gramEnd"/>
      <w:r>
        <w:rPr>
          <w:spacing w:val="9"/>
        </w:rPr>
        <w:t xml:space="preserve"> </w:t>
      </w:r>
      <w:r>
        <w:rPr>
          <w:spacing w:val="1"/>
        </w:rPr>
        <w:t>articles</w:t>
      </w:r>
      <w:r>
        <w:rPr>
          <w:spacing w:val="10"/>
        </w:rPr>
        <w:t xml:space="preserve"> </w:t>
      </w:r>
      <w:r>
        <w:rPr>
          <w:spacing w:val="1"/>
        </w:rPr>
        <w:t>mention</w:t>
      </w:r>
      <w:r>
        <w:rPr>
          <w:spacing w:val="14"/>
        </w:rPr>
        <w:t xml:space="preserve"> </w:t>
      </w:r>
      <w:r>
        <w:rPr>
          <w:spacing w:val="1"/>
        </w:rPr>
        <w:t>the</w:t>
      </w:r>
      <w:r>
        <w:rPr>
          <w:spacing w:val="76"/>
          <w:w w:val="101"/>
        </w:rPr>
        <w:t xml:space="preserve"> </w:t>
      </w:r>
      <w:r>
        <w:rPr>
          <w:spacing w:val="1"/>
        </w:rPr>
        <w:t>European</w:t>
      </w:r>
      <w:r>
        <w:rPr>
          <w:spacing w:val="14"/>
        </w:rPr>
        <w:t xml:space="preserve"> </w:t>
      </w:r>
      <w:r>
        <w:t>Union,</w:t>
      </w:r>
      <w:r>
        <w:rPr>
          <w:spacing w:val="11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rPr>
          <w:spacing w:val="-2"/>
        </w:rPr>
        <w:t>WHO,</w:t>
      </w:r>
      <w:r>
        <w:rPr>
          <w:spacing w:val="12"/>
        </w:rPr>
        <w:t xml:space="preserve"> </w:t>
      </w:r>
      <w:r>
        <w:rPr>
          <w:spacing w:val="1"/>
        </w:rPr>
        <w:t>and</w:t>
      </w:r>
      <w:r>
        <w:rPr>
          <w:spacing w:val="14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t>United</w:t>
      </w:r>
      <w:r>
        <w:rPr>
          <w:spacing w:val="14"/>
        </w:rPr>
        <w:t xml:space="preserve"> </w:t>
      </w:r>
      <w:r>
        <w:t>States</w:t>
      </w:r>
      <w:r>
        <w:rPr>
          <w:spacing w:val="10"/>
        </w:rPr>
        <w:t xml:space="preserve"> </w:t>
      </w:r>
      <w:r>
        <w:rPr>
          <w:spacing w:val="1"/>
        </w:rPr>
        <w:t>Department</w:t>
      </w:r>
      <w:r>
        <w:rPr>
          <w:spacing w:val="12"/>
        </w:rPr>
        <w:t xml:space="preserve"> </w:t>
      </w:r>
      <w:r>
        <w:rPr>
          <w:spacing w:val="1"/>
        </w:rPr>
        <w:t>of</w:t>
      </w:r>
      <w:r>
        <w:rPr>
          <w:spacing w:val="12"/>
        </w:rPr>
        <w:t xml:space="preserve"> </w:t>
      </w:r>
      <w:r>
        <w:t>Agriculture</w:t>
      </w:r>
      <w:r>
        <w:rPr>
          <w:spacing w:val="14"/>
        </w:rPr>
        <w:t xml:space="preserve"> </w:t>
      </w:r>
      <w:r>
        <w:rPr>
          <w:spacing w:val="2"/>
        </w:rPr>
        <w:t>more</w:t>
      </w:r>
      <w:r>
        <w:rPr>
          <w:spacing w:val="14"/>
        </w:rPr>
        <w:t xml:space="preserve"> </w:t>
      </w:r>
      <w:r>
        <w:rPr>
          <w:spacing w:val="1"/>
        </w:rPr>
        <w:t>than</w:t>
      </w:r>
      <w:r>
        <w:rPr>
          <w:spacing w:val="14"/>
        </w:rPr>
        <w:t xml:space="preserve"> </w:t>
      </w:r>
      <w:r>
        <w:rPr>
          <w:spacing w:val="1"/>
        </w:rPr>
        <w:t>any</w:t>
      </w:r>
      <w:r>
        <w:rPr>
          <w:spacing w:val="9"/>
        </w:rPr>
        <w:t xml:space="preserve"> </w:t>
      </w:r>
      <w:r>
        <w:rPr>
          <w:spacing w:val="1"/>
        </w:rPr>
        <w:t>other</w:t>
      </w:r>
      <w:r>
        <w:rPr>
          <w:spacing w:val="80"/>
          <w:w w:val="101"/>
        </w:rPr>
        <w:t xml:space="preserve"> </w:t>
      </w:r>
      <w:r>
        <w:rPr>
          <w:spacing w:val="1"/>
        </w:rPr>
        <w:t>source,</w:t>
      </w:r>
      <w:r>
        <w:rPr>
          <w:spacing w:val="13"/>
        </w:rPr>
        <w:t xml:space="preserve"> </w:t>
      </w:r>
      <w:r>
        <w:t>so</w:t>
      </w:r>
      <w:r>
        <w:rPr>
          <w:spacing w:val="15"/>
        </w:rPr>
        <w:t xml:space="preserve"> </w:t>
      </w:r>
      <w:r>
        <w:rPr>
          <w:spacing w:val="1"/>
        </w:rPr>
        <w:t>monitoring</w:t>
      </w:r>
      <w:r>
        <w:rPr>
          <w:spacing w:val="15"/>
        </w:rPr>
        <w:t xml:space="preserve"> </w:t>
      </w:r>
      <w:r>
        <w:rPr>
          <w:spacing w:val="1"/>
        </w:rPr>
        <w:t>Reuters</w:t>
      </w:r>
      <w:r>
        <w:rPr>
          <w:spacing w:val="11"/>
        </w:rPr>
        <w:t xml:space="preserve"> </w:t>
      </w:r>
      <w:r>
        <w:rPr>
          <w:spacing w:val="1"/>
        </w:rPr>
        <w:t>reports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11"/>
        </w:rPr>
        <w:t xml:space="preserve"> </w:t>
      </w:r>
      <w:r>
        <w:rPr>
          <w:spacing w:val="-1"/>
        </w:rPr>
        <w:t>likely</w:t>
      </w:r>
      <w:r>
        <w:rPr>
          <w:spacing w:val="11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1"/>
        </w:rPr>
        <w:t>reveal</w:t>
      </w:r>
      <w:r>
        <w:rPr>
          <w:spacing w:val="10"/>
        </w:rPr>
        <w:t xml:space="preserve"> </w:t>
      </w:r>
      <w:r>
        <w:rPr>
          <w:spacing w:val="1"/>
        </w:rPr>
        <w:t>information</w:t>
      </w:r>
      <w:r>
        <w:rPr>
          <w:spacing w:val="15"/>
        </w:rPr>
        <w:t xml:space="preserve"> </w:t>
      </w:r>
      <w:r>
        <w:rPr>
          <w:spacing w:val="1"/>
        </w:rPr>
        <w:t>about</w:t>
      </w:r>
      <w:r>
        <w:rPr>
          <w:spacing w:val="13"/>
        </w:rPr>
        <w:t xml:space="preserve"> </w:t>
      </w:r>
      <w:r>
        <w:rPr>
          <w:spacing w:val="1"/>
        </w:rPr>
        <w:t>those</w:t>
      </w:r>
      <w:r>
        <w:rPr>
          <w:spacing w:val="16"/>
        </w:rPr>
        <w:t xml:space="preserve"> </w:t>
      </w:r>
      <w:r>
        <w:rPr>
          <w:spacing w:val="1"/>
        </w:rPr>
        <w:t>organizations.</w:t>
      </w:r>
    </w:p>
    <w:p w14:paraId="7D034F64" w14:textId="3D0D42BB" w:rsidR="00B00C28" w:rsidRDefault="00916C09">
      <w:pPr>
        <w:pStyle w:val="BodyText"/>
        <w:spacing w:before="2" w:line="303" w:lineRule="auto"/>
        <w:ind w:left="561" w:right="614"/>
      </w:pPr>
      <w:r>
        <w:pict w14:anchorId="05709EFA">
          <v:group id="_x0000_s1040" style="position:absolute;left:0;text-align:left;margin-left:35.45pt;margin-top:5.75pt;width:3.15pt;height:3.05pt;z-index:251656704;mso-position-horizontal-relative:page" coordorigin="710,115" coordsize="63,61">
            <v:shape id="_x0000_s1041" style="position:absolute;left:710;top:115;width:63;height:61" coordorigin="710,115" coordsize="63,61" path="m747,176l721,171,710,156,713,129,725,115,754,117,768,127,772,144,766,166,747,176xe" fillcolor="black" stroked="f">
              <v:path arrowok="t"/>
            </v:shape>
            <w10:wrap anchorx="page"/>
          </v:group>
        </w:pict>
      </w:r>
      <w:r>
        <w:rPr>
          <w:spacing w:val="1"/>
        </w:rPr>
        <w:t>This</w:t>
      </w:r>
      <w:r>
        <w:rPr>
          <w:spacing w:val="9"/>
        </w:rPr>
        <w:t xml:space="preserve"> </w:t>
      </w:r>
      <w:r>
        <w:rPr>
          <w:spacing w:val="1"/>
        </w:rPr>
        <w:t>type</w:t>
      </w:r>
      <w:r>
        <w:rPr>
          <w:spacing w:val="14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t>analysis</w:t>
      </w:r>
      <w:r>
        <w:rPr>
          <w:spacing w:val="10"/>
        </w:rPr>
        <w:t xml:space="preserve"> </w:t>
      </w:r>
      <w:r>
        <w:t>could</w:t>
      </w:r>
      <w:r>
        <w:rPr>
          <w:spacing w:val="13"/>
        </w:rPr>
        <w:t xml:space="preserve"> </w:t>
      </w:r>
      <w:r>
        <w:rPr>
          <w:spacing w:val="1"/>
        </w:rPr>
        <w:t>be</w:t>
      </w:r>
      <w:r>
        <w:rPr>
          <w:spacing w:val="14"/>
        </w:rPr>
        <w:t xml:space="preserve"> </w:t>
      </w:r>
      <w:r>
        <w:rPr>
          <w:spacing w:val="1"/>
        </w:rPr>
        <w:t>targeted</w:t>
      </w:r>
      <w:r>
        <w:rPr>
          <w:spacing w:val="14"/>
        </w:rPr>
        <w:t xml:space="preserve"> </w:t>
      </w:r>
      <w:r>
        <w:rPr>
          <w:spacing w:val="1"/>
        </w:rPr>
        <w:t>at</w:t>
      </w:r>
      <w:r>
        <w:rPr>
          <w:spacing w:val="12"/>
        </w:rPr>
        <w:t xml:space="preserve"> </w:t>
      </w:r>
      <w:r>
        <w:t>specific</w:t>
      </w:r>
      <w:r>
        <w:rPr>
          <w:spacing w:val="9"/>
        </w:rPr>
        <w:t xml:space="preserve"> </w:t>
      </w:r>
      <w:r>
        <w:rPr>
          <w:spacing w:val="1"/>
        </w:rPr>
        <w:t>organizations</w:t>
      </w:r>
      <w:r>
        <w:rPr>
          <w:spacing w:val="9"/>
        </w:rPr>
        <w:t xml:space="preserve"> </w:t>
      </w:r>
      <w:r>
        <w:rPr>
          <w:spacing w:val="1"/>
        </w:rPr>
        <w:t>that</w:t>
      </w:r>
      <w:r>
        <w:rPr>
          <w:spacing w:val="12"/>
        </w:rPr>
        <w:t xml:space="preserve"> </w:t>
      </w:r>
      <w:r>
        <w:rPr>
          <w:spacing w:val="1"/>
        </w:rPr>
        <w:t>are</w:t>
      </w:r>
      <w:r>
        <w:rPr>
          <w:spacing w:val="14"/>
        </w:rPr>
        <w:t xml:space="preserve"> </w:t>
      </w:r>
      <w:r>
        <w:rPr>
          <w:spacing w:val="2"/>
        </w:rPr>
        <w:t>underreported</w:t>
      </w:r>
      <w:r>
        <w:rPr>
          <w:spacing w:val="14"/>
        </w:rPr>
        <w:t xml:space="preserve"> </w:t>
      </w:r>
      <w:r>
        <w:rPr>
          <w:spacing w:val="1"/>
        </w:rPr>
        <w:t>on.</w:t>
      </w:r>
      <w:r>
        <w:rPr>
          <w:spacing w:val="11"/>
        </w:rPr>
        <w:t xml:space="preserve"> </w:t>
      </w:r>
      <w:r>
        <w:t>It</w:t>
      </w:r>
      <w:r>
        <w:rPr>
          <w:spacing w:val="12"/>
        </w:rPr>
        <w:t xml:space="preserve"> </w:t>
      </w:r>
      <w:r>
        <w:rPr>
          <w:spacing w:val="1"/>
        </w:rPr>
        <w:t>may</w:t>
      </w:r>
      <w:r>
        <w:rPr>
          <w:spacing w:val="9"/>
        </w:rPr>
        <w:t xml:space="preserve"> </w:t>
      </w:r>
      <w:r>
        <w:rPr>
          <w:spacing w:val="1"/>
        </w:rPr>
        <w:t>be</w:t>
      </w:r>
      <w:r>
        <w:rPr>
          <w:spacing w:val="76"/>
          <w:w w:val="101"/>
        </w:rPr>
        <w:t xml:space="preserve"> </w:t>
      </w:r>
      <w:r>
        <w:rPr>
          <w:spacing w:val="1"/>
        </w:rPr>
        <w:t>beneficial</w:t>
      </w:r>
      <w:r>
        <w:rPr>
          <w:spacing w:val="7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find</w:t>
      </w:r>
      <w:r>
        <w:rPr>
          <w:spacing w:val="13"/>
        </w:rPr>
        <w:t xml:space="preserve"> </w:t>
      </w:r>
      <w:r>
        <w:rPr>
          <w:spacing w:val="1"/>
        </w:rPr>
        <w:t>sources</w:t>
      </w:r>
      <w:r>
        <w:rPr>
          <w:spacing w:val="9"/>
        </w:rPr>
        <w:t xml:space="preserve"> </w:t>
      </w:r>
      <w:r>
        <w:rPr>
          <w:spacing w:val="1"/>
        </w:rPr>
        <w:t>that</w:t>
      </w:r>
      <w:r>
        <w:rPr>
          <w:spacing w:val="12"/>
        </w:rPr>
        <w:t xml:space="preserve"> </w:t>
      </w:r>
      <w:r>
        <w:rPr>
          <w:spacing w:val="2"/>
        </w:rPr>
        <w:t>report</w:t>
      </w:r>
      <w:r>
        <w:rPr>
          <w:spacing w:val="11"/>
        </w:rPr>
        <w:t xml:space="preserve"> </w:t>
      </w:r>
      <w:r>
        <w:rPr>
          <w:spacing w:val="1"/>
        </w:rPr>
        <w:t>on</w:t>
      </w:r>
      <w:r>
        <w:rPr>
          <w:spacing w:val="13"/>
        </w:rPr>
        <w:t xml:space="preserve"> </w:t>
      </w:r>
      <w:r>
        <w:rPr>
          <w:spacing w:val="1"/>
        </w:rPr>
        <w:t>organizations</w:t>
      </w:r>
      <w:r>
        <w:rPr>
          <w:spacing w:val="10"/>
        </w:rPr>
        <w:t xml:space="preserve"> </w:t>
      </w:r>
      <w:r>
        <w:rPr>
          <w:spacing w:val="1"/>
        </w:rPr>
        <w:t>that</w:t>
      </w:r>
      <w:r>
        <w:rPr>
          <w:spacing w:val="11"/>
        </w:rPr>
        <w:t xml:space="preserve"> </w:t>
      </w:r>
      <w:r>
        <w:rPr>
          <w:spacing w:val="1"/>
        </w:rPr>
        <w:t>are</w:t>
      </w:r>
      <w:r>
        <w:rPr>
          <w:spacing w:val="13"/>
        </w:rPr>
        <w:t xml:space="preserve"> </w:t>
      </w:r>
      <w:r>
        <w:rPr>
          <w:spacing w:val="1"/>
        </w:rPr>
        <w:t>reported</w:t>
      </w:r>
      <w:r>
        <w:rPr>
          <w:spacing w:val="14"/>
        </w:rPr>
        <w:t xml:space="preserve"> </w:t>
      </w:r>
      <w:r>
        <w:rPr>
          <w:spacing w:val="1"/>
        </w:rPr>
        <w:t>on</w:t>
      </w:r>
      <w:r>
        <w:rPr>
          <w:spacing w:val="13"/>
        </w:rPr>
        <w:t xml:space="preserve"> </w:t>
      </w:r>
      <w:r>
        <w:rPr>
          <w:spacing w:val="1"/>
        </w:rPr>
        <w:t>by</w:t>
      </w:r>
      <w:r>
        <w:rPr>
          <w:spacing w:val="9"/>
        </w:rPr>
        <w:t xml:space="preserve"> </w:t>
      </w:r>
      <w:r>
        <w:t>relatively</w:t>
      </w:r>
      <w:r>
        <w:rPr>
          <w:spacing w:val="9"/>
        </w:rPr>
        <w:t xml:space="preserve"> </w:t>
      </w:r>
      <w:r>
        <w:rPr>
          <w:spacing w:val="1"/>
        </w:rPr>
        <w:t>few</w:t>
      </w:r>
      <w:r>
        <w:rPr>
          <w:spacing w:val="8"/>
        </w:rPr>
        <w:t xml:space="preserve"> </w:t>
      </w:r>
      <w:r>
        <w:rPr>
          <w:spacing w:val="1"/>
        </w:rPr>
        <w:t>major</w:t>
      </w:r>
      <w:r>
        <w:rPr>
          <w:spacing w:val="96"/>
          <w:w w:val="101"/>
        </w:rPr>
        <w:t xml:space="preserve"> </w:t>
      </w:r>
      <w:r>
        <w:rPr>
          <w:spacing w:val="1"/>
        </w:rPr>
        <w:t>sources.</w:t>
      </w:r>
      <w:r>
        <w:rPr>
          <w:spacing w:val="9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rPr>
          <w:spacing w:val="-1"/>
        </w:rPr>
        <w:t>list</w:t>
      </w:r>
      <w:r>
        <w:rPr>
          <w:spacing w:val="9"/>
        </w:rPr>
        <w:t xml:space="preserve"> </w:t>
      </w:r>
      <w:ins w:id="39" w:author="Andrew Huff" w:date="2015-08-05T09:00:00Z">
        <w:r>
          <w:rPr>
            <w:spacing w:val="-1"/>
          </w:rPr>
          <w:t>‘</w:t>
        </w:r>
      </w:ins>
      <w:del w:id="40" w:author="Andrew Huff" w:date="2015-08-05T09:00:00Z">
        <w:r w:rsidDel="00916C09">
          <w:rPr>
            <w:spacing w:val="-1"/>
          </w:rPr>
          <w:delText>"</w:delText>
        </w:r>
      </w:del>
      <w:r>
        <w:rPr>
          <w:spacing w:val="-1"/>
        </w:rPr>
        <w:t>UNICEF</w:t>
      </w:r>
      <w:ins w:id="41" w:author="Andrew Huff" w:date="2015-08-05T09:00:00Z">
        <w:r>
          <w:rPr>
            <w:spacing w:val="-1"/>
          </w:rPr>
          <w:t>’</w:t>
        </w:r>
      </w:ins>
      <w:del w:id="42" w:author="Andrew Huff" w:date="2015-08-05T09:00:00Z">
        <w:r w:rsidDel="00916C09">
          <w:rPr>
            <w:spacing w:val="-1"/>
          </w:rPr>
          <w:delText>"</w:delText>
        </w:r>
      </w:del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1"/>
        </w:rPr>
        <w:t>an</w:t>
      </w:r>
      <w:r>
        <w:rPr>
          <w:spacing w:val="11"/>
        </w:rPr>
        <w:t xml:space="preserve"> </w:t>
      </w:r>
      <w:r>
        <w:rPr>
          <w:spacing w:val="1"/>
        </w:rPr>
        <w:t>example</w:t>
      </w:r>
      <w:r>
        <w:rPr>
          <w:spacing w:val="12"/>
        </w:rPr>
        <w:t xml:space="preserve"> </w:t>
      </w:r>
      <w:r>
        <w:rPr>
          <w:spacing w:val="1"/>
        </w:rPr>
        <w:t>of</w:t>
      </w:r>
      <w:r>
        <w:rPr>
          <w:spacing w:val="9"/>
        </w:rPr>
        <w:t xml:space="preserve"> </w:t>
      </w:r>
      <w:r>
        <w:t>such</w:t>
      </w:r>
      <w:r>
        <w:rPr>
          <w:spacing w:val="12"/>
        </w:rPr>
        <w:t xml:space="preserve"> </w:t>
      </w:r>
      <w:r>
        <w:rPr>
          <w:spacing w:val="1"/>
        </w:rPr>
        <w:t>an</w:t>
      </w:r>
      <w:r>
        <w:rPr>
          <w:spacing w:val="11"/>
        </w:rPr>
        <w:t xml:space="preserve"> </w:t>
      </w:r>
      <w:r>
        <w:rPr>
          <w:spacing w:val="1"/>
        </w:rPr>
        <w:t>organization.</w:t>
      </w:r>
    </w:p>
    <w:p w14:paraId="0309A066" w14:textId="77777777" w:rsidR="00B00C28" w:rsidRDefault="00B00C28">
      <w:pPr>
        <w:spacing w:before="8"/>
        <w:rPr>
          <w:rFonts w:ascii="Arial" w:eastAsia="Arial" w:hAnsi="Arial" w:cs="Arial"/>
          <w:sz w:val="11"/>
          <w:szCs w:val="11"/>
        </w:rPr>
      </w:pPr>
    </w:p>
    <w:p w14:paraId="235B2047" w14:textId="77777777" w:rsidR="00B00C28" w:rsidRDefault="00916C09">
      <w:pPr>
        <w:pStyle w:val="BodyText"/>
        <w:spacing w:before="75" w:line="303" w:lineRule="auto"/>
        <w:ind w:left="561" w:right="614"/>
      </w:pPr>
      <w:r>
        <w:pict w14:anchorId="4C8F8C06">
          <v:group id="_x0000_s1038" style="position:absolute;left:0;text-align:left;margin-left:35.45pt;margin-top:9.4pt;width:3.15pt;height:3.05pt;z-index:251657728;mso-position-horizontal-relative:page" coordorigin="710,188" coordsize="63,61">
            <v:shape id="_x0000_s1039" style="position:absolute;left:710;top:188;width:63;height:61" coordorigin="710,188" coordsize="63,61" path="m747,249l721,244,710,229,713,202,725,188,754,190,768,200,772,217,766,239,747,249xe" fillcolor="black" stroked="f">
              <v:path arrowok="t"/>
            </v:shape>
            <w10:wrap anchorx="page"/>
          </v:group>
        </w:pict>
      </w:r>
      <w:r>
        <w:rPr>
          <w:spacing w:val="1"/>
        </w:rPr>
        <w:t>Sources</w:t>
      </w:r>
      <w:r>
        <w:rPr>
          <w:spacing w:val="8"/>
        </w:rPr>
        <w:t xml:space="preserve"> </w:t>
      </w:r>
      <w:r>
        <w:t>could</w:t>
      </w:r>
      <w:r>
        <w:rPr>
          <w:spacing w:val="14"/>
        </w:rPr>
        <w:t xml:space="preserve"> </w:t>
      </w:r>
      <w:r>
        <w:rPr>
          <w:spacing w:val="1"/>
        </w:rPr>
        <w:t>be</w:t>
      </w:r>
      <w:r>
        <w:rPr>
          <w:spacing w:val="13"/>
        </w:rPr>
        <w:t xml:space="preserve"> </w:t>
      </w:r>
      <w:r>
        <w:rPr>
          <w:spacing w:val="1"/>
        </w:rPr>
        <w:t>compared</w:t>
      </w:r>
      <w:r>
        <w:rPr>
          <w:spacing w:val="13"/>
        </w:rPr>
        <w:t xml:space="preserve"> </w:t>
      </w:r>
      <w:r>
        <w:rPr>
          <w:spacing w:val="1"/>
        </w:rPr>
        <w:t>by</w:t>
      </w:r>
      <w:r>
        <w:rPr>
          <w:spacing w:val="9"/>
        </w:rPr>
        <w:t xml:space="preserve"> </w:t>
      </w:r>
      <w:r>
        <w:rPr>
          <w:spacing w:val="1"/>
        </w:rPr>
        <w:t>the</w:t>
      </w:r>
      <w:r>
        <w:rPr>
          <w:spacing w:val="13"/>
        </w:rPr>
        <w:t xml:space="preserve"> </w:t>
      </w:r>
      <w:r>
        <w:rPr>
          <w:spacing w:val="1"/>
        </w:rPr>
        <w:t>n</w:t>
      </w:r>
      <w:bookmarkStart w:id="43" w:name="_GoBack"/>
      <w:r>
        <w:rPr>
          <w:spacing w:val="1"/>
        </w:rPr>
        <w:t>u</w:t>
      </w:r>
      <w:bookmarkEnd w:id="43"/>
      <w:r>
        <w:rPr>
          <w:spacing w:val="1"/>
        </w:rPr>
        <w:t>mber</w:t>
      </w:r>
      <w:r>
        <w:rPr>
          <w:spacing w:val="16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rPr>
          <w:spacing w:val="1"/>
        </w:rPr>
        <w:t>organizations</w:t>
      </w:r>
      <w:r>
        <w:rPr>
          <w:spacing w:val="9"/>
        </w:rPr>
        <w:t xml:space="preserve"> </w:t>
      </w:r>
      <w:r>
        <w:rPr>
          <w:spacing w:val="1"/>
        </w:rPr>
        <w:t>they</w:t>
      </w:r>
      <w:r>
        <w:rPr>
          <w:spacing w:val="9"/>
        </w:rPr>
        <w:t xml:space="preserve"> </w:t>
      </w:r>
      <w:r>
        <w:rPr>
          <w:spacing w:val="1"/>
        </w:rPr>
        <w:t>mention</w:t>
      </w:r>
      <w:r>
        <w:rPr>
          <w:spacing w:val="13"/>
        </w:rPr>
        <w:t xml:space="preserve"> </w:t>
      </w:r>
      <w:r>
        <w:rPr>
          <w:spacing w:val="1"/>
        </w:rPr>
        <w:t>as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1"/>
        </w:rPr>
        <w:t>proxy</w:t>
      </w:r>
      <w:r>
        <w:rPr>
          <w:spacing w:val="9"/>
        </w:rPr>
        <w:t xml:space="preserve"> </w:t>
      </w:r>
      <w:r>
        <w:rPr>
          <w:spacing w:val="1"/>
        </w:rPr>
        <w:t>for</w:t>
      </w:r>
      <w:r>
        <w:rPr>
          <w:spacing w:val="16"/>
        </w:rPr>
        <w:t xml:space="preserve"> </w:t>
      </w:r>
      <w:r>
        <w:rPr>
          <w:spacing w:val="1"/>
        </w:rPr>
        <w:t>their</w:t>
      </w:r>
      <w:r>
        <w:rPr>
          <w:spacing w:val="15"/>
        </w:rPr>
        <w:t xml:space="preserve"> </w:t>
      </w:r>
      <w:r>
        <w:rPr>
          <w:spacing w:val="1"/>
        </w:rPr>
        <w:t>breadth</w:t>
      </w:r>
      <w:r>
        <w:rPr>
          <w:spacing w:val="92"/>
          <w:w w:val="101"/>
        </w:rPr>
        <w:t xml:space="preserve"> </w:t>
      </w:r>
      <w:r>
        <w:rPr>
          <w:spacing w:val="1"/>
        </w:rPr>
        <w:t>of</w:t>
      </w:r>
      <w:r>
        <w:rPr>
          <w:spacing w:val="25"/>
        </w:rPr>
        <w:t xml:space="preserve"> </w:t>
      </w:r>
      <w:r>
        <w:rPr>
          <w:spacing w:val="1"/>
        </w:rPr>
        <w:t>reporting.</w:t>
      </w:r>
    </w:p>
    <w:p w14:paraId="79F2189C" w14:textId="77777777" w:rsidR="00B00C28" w:rsidRDefault="00916C09">
      <w:pPr>
        <w:pStyle w:val="BodyText"/>
        <w:spacing w:before="2" w:line="303" w:lineRule="auto"/>
        <w:ind w:left="561" w:right="751"/>
      </w:pPr>
      <w:r>
        <w:pict w14:anchorId="39FBACA7">
          <v:group id="_x0000_s1036" style="position:absolute;left:0;text-align:left;margin-left:35.45pt;margin-top:5.75pt;width:3.15pt;height:3.05pt;z-index:251658752;mso-position-horizontal-relative:page" coordorigin="710,115" coordsize="63,61">
            <v:shape id="_x0000_s1037" style="position:absolute;left:710;top:115;width:63;height:61" coordorigin="710,115" coordsize="63,61" path="m747,176l721,171,710,156,713,129,725,115,754,117,768,127,772,144,766,166,747,176xe" fillcolor="black" stroked="f">
              <v:path arrowok="t"/>
            </v:shape>
            <w10:wrap anchorx="page"/>
          </v:group>
        </w:pict>
      </w:r>
      <w:r>
        <w:rPr>
          <w:spacing w:val="-1"/>
        </w:rPr>
        <w:t>News</w:t>
      </w:r>
      <w:r>
        <w:rPr>
          <w:spacing w:val="8"/>
        </w:rPr>
        <w:t xml:space="preserve"> </w:t>
      </w:r>
      <w:r>
        <w:rPr>
          <w:spacing w:val="1"/>
        </w:rPr>
        <w:t>sources</w:t>
      </w:r>
      <w:r>
        <w:rPr>
          <w:spacing w:val="8"/>
        </w:rPr>
        <w:t xml:space="preserve"> </w:t>
      </w:r>
      <w:r>
        <w:rPr>
          <w:spacing w:val="1"/>
        </w:rPr>
        <w:t>tend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rPr>
          <w:spacing w:val="1"/>
        </w:rPr>
        <w:t>mention</w:t>
      </w:r>
      <w:r>
        <w:rPr>
          <w:spacing w:val="13"/>
        </w:rPr>
        <w:t xml:space="preserve"> </w:t>
      </w:r>
      <w:r>
        <w:rPr>
          <w:spacing w:val="1"/>
        </w:rPr>
        <w:t>themselves</w:t>
      </w:r>
      <w:r>
        <w:rPr>
          <w:spacing w:val="8"/>
        </w:rPr>
        <w:t xml:space="preserve"> </w:t>
      </w:r>
      <w:r>
        <w:rPr>
          <w:spacing w:val="-1"/>
        </w:rPr>
        <w:t>which</w:t>
      </w:r>
      <w:r>
        <w:rPr>
          <w:spacing w:val="13"/>
        </w:rPr>
        <w:t xml:space="preserve"> </w:t>
      </w:r>
      <w:r>
        <w:rPr>
          <w:spacing w:val="1"/>
        </w:rPr>
        <w:t>results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rPr>
          <w:spacing w:val="1"/>
        </w:rPr>
        <w:t>some</w:t>
      </w:r>
      <w:r>
        <w:rPr>
          <w:spacing w:val="13"/>
        </w:rPr>
        <w:t xml:space="preserve"> </w:t>
      </w:r>
      <w:r>
        <w:rPr>
          <w:spacing w:val="1"/>
        </w:rPr>
        <w:t>pairings</w:t>
      </w:r>
      <w:r>
        <w:rPr>
          <w:spacing w:val="8"/>
        </w:rPr>
        <w:t xml:space="preserve"> </w:t>
      </w:r>
      <w:r>
        <w:rPr>
          <w:spacing w:val="1"/>
        </w:rPr>
        <w:t>that</w:t>
      </w:r>
      <w:r>
        <w:rPr>
          <w:spacing w:val="11"/>
        </w:rPr>
        <w:t xml:space="preserve"> </w:t>
      </w:r>
      <w:r>
        <w:rPr>
          <w:spacing w:val="1"/>
        </w:rPr>
        <w:t>are</w:t>
      </w:r>
      <w:r>
        <w:rPr>
          <w:spacing w:val="13"/>
        </w:rPr>
        <w:t xml:space="preserve"> </w:t>
      </w:r>
      <w:r>
        <w:rPr>
          <w:spacing w:val="1"/>
        </w:rPr>
        <w:t>not</w:t>
      </w:r>
      <w:r>
        <w:rPr>
          <w:spacing w:val="10"/>
        </w:rPr>
        <w:t xml:space="preserve"> </w:t>
      </w:r>
      <w:r>
        <w:t>so</w:t>
      </w:r>
      <w:r>
        <w:rPr>
          <w:spacing w:val="13"/>
        </w:rPr>
        <w:t xml:space="preserve"> </w:t>
      </w:r>
      <w:r>
        <w:rPr>
          <w:spacing w:val="1"/>
        </w:rPr>
        <w:t>useful.</w:t>
      </w:r>
      <w:r>
        <w:rPr>
          <w:spacing w:val="11"/>
        </w:rPr>
        <w:t xml:space="preserve"> </w:t>
      </w:r>
      <w:r>
        <w:rPr>
          <w:spacing w:val="2"/>
        </w:rPr>
        <w:t>For</w:t>
      </w:r>
      <w:r>
        <w:rPr>
          <w:spacing w:val="76"/>
          <w:w w:val="101"/>
        </w:rPr>
        <w:t xml:space="preserve"> </w:t>
      </w:r>
      <w:r>
        <w:rPr>
          <w:spacing w:val="1"/>
        </w:rPr>
        <w:t>instance,</w:t>
      </w:r>
      <w:r>
        <w:rPr>
          <w:spacing w:val="11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rPr>
          <w:spacing w:val="-2"/>
        </w:rPr>
        <w:t>WHO</w:t>
      </w:r>
      <w:r>
        <w:rPr>
          <w:spacing w:val="12"/>
        </w:rPr>
        <w:t xml:space="preserve"> </w:t>
      </w:r>
      <w:r>
        <w:rPr>
          <w:spacing w:val="1"/>
        </w:rPr>
        <w:t>frequently</w:t>
      </w:r>
      <w:r>
        <w:rPr>
          <w:spacing w:val="9"/>
        </w:rPr>
        <w:t xml:space="preserve"> </w:t>
      </w:r>
      <w:r>
        <w:rPr>
          <w:spacing w:val="1"/>
        </w:rPr>
        <w:t>mentions</w:t>
      </w:r>
      <w:r>
        <w:rPr>
          <w:spacing w:val="10"/>
        </w:rPr>
        <w:t xml:space="preserve"> </w:t>
      </w:r>
      <w:r>
        <w:t>itself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its</w:t>
      </w:r>
      <w:r>
        <w:rPr>
          <w:spacing w:val="9"/>
        </w:rPr>
        <w:t xml:space="preserve"> </w:t>
      </w:r>
      <w:r>
        <w:rPr>
          <w:spacing w:val="1"/>
        </w:rPr>
        <w:t>publications.</w:t>
      </w:r>
      <w:r>
        <w:rPr>
          <w:spacing w:val="12"/>
        </w:rPr>
        <w:t xml:space="preserve"> </w:t>
      </w:r>
      <w:r>
        <w:rPr>
          <w:spacing w:val="1"/>
        </w:rPr>
        <w:t>These</w:t>
      </w:r>
      <w:r>
        <w:rPr>
          <w:spacing w:val="14"/>
        </w:rPr>
        <w:t xml:space="preserve"> </w:t>
      </w:r>
      <w:r>
        <w:rPr>
          <w:spacing w:val="1"/>
        </w:rPr>
        <w:t>types</w:t>
      </w:r>
      <w:r>
        <w:rPr>
          <w:spacing w:val="9"/>
        </w:rPr>
        <w:t xml:space="preserve"> </w:t>
      </w:r>
      <w:r>
        <w:rPr>
          <w:spacing w:val="1"/>
        </w:rPr>
        <w:t>of</w:t>
      </w:r>
      <w:r>
        <w:rPr>
          <w:spacing w:val="12"/>
        </w:rPr>
        <w:t xml:space="preserve"> </w:t>
      </w:r>
      <w:r>
        <w:rPr>
          <w:spacing w:val="1"/>
        </w:rPr>
        <w:t>results</w:t>
      </w:r>
      <w:r>
        <w:rPr>
          <w:spacing w:val="10"/>
        </w:rPr>
        <w:t xml:space="preserve"> </w:t>
      </w:r>
      <w:r>
        <w:t>could</w:t>
      </w:r>
      <w:r>
        <w:rPr>
          <w:spacing w:val="13"/>
        </w:rPr>
        <w:t xml:space="preserve"> </w:t>
      </w:r>
      <w:r>
        <w:rPr>
          <w:spacing w:val="1"/>
        </w:rPr>
        <w:t>be</w:t>
      </w:r>
      <w:r>
        <w:rPr>
          <w:spacing w:val="38"/>
          <w:w w:val="101"/>
        </w:rPr>
        <w:t xml:space="preserve"> </w:t>
      </w:r>
      <w:r>
        <w:rPr>
          <w:spacing w:val="1"/>
        </w:rPr>
        <w:t>filtered</w:t>
      </w:r>
      <w:r>
        <w:rPr>
          <w:spacing w:val="13"/>
        </w:rPr>
        <w:t xml:space="preserve"> </w:t>
      </w:r>
      <w:proofErr w:type="gramStart"/>
      <w:r>
        <w:rPr>
          <w:spacing w:val="1"/>
        </w:rPr>
        <w:t>out,</w:t>
      </w:r>
      <w:proofErr w:type="gramEnd"/>
      <w:r>
        <w:rPr>
          <w:spacing w:val="11"/>
        </w:rPr>
        <w:t xml:space="preserve"> </w:t>
      </w:r>
      <w:r>
        <w:rPr>
          <w:spacing w:val="1"/>
        </w:rPr>
        <w:t>although</w:t>
      </w:r>
      <w:r>
        <w:rPr>
          <w:spacing w:val="13"/>
        </w:rPr>
        <w:t xml:space="preserve"> </w:t>
      </w:r>
      <w:r>
        <w:rPr>
          <w:spacing w:val="-1"/>
        </w:rPr>
        <w:t>it</w:t>
      </w:r>
      <w:r>
        <w:rPr>
          <w:spacing w:val="11"/>
        </w:rPr>
        <w:t xml:space="preserve"> </w:t>
      </w:r>
      <w:r>
        <w:rPr>
          <w:spacing w:val="1"/>
        </w:rPr>
        <w:t>can</w:t>
      </w:r>
      <w:r>
        <w:rPr>
          <w:spacing w:val="13"/>
        </w:rPr>
        <w:t xml:space="preserve"> </w:t>
      </w:r>
      <w:r>
        <w:rPr>
          <w:spacing w:val="1"/>
        </w:rPr>
        <w:t>be</w:t>
      </w:r>
      <w:r>
        <w:rPr>
          <w:spacing w:val="14"/>
        </w:rPr>
        <w:t xml:space="preserve"> </w:t>
      </w:r>
      <w:r>
        <w:rPr>
          <w:spacing w:val="1"/>
        </w:rPr>
        <w:t>interesting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rPr>
          <w:spacing w:val="1"/>
        </w:rPr>
        <w:t>compare</w:t>
      </w:r>
      <w:r>
        <w:rPr>
          <w:spacing w:val="14"/>
        </w:rPr>
        <w:t xml:space="preserve"> </w:t>
      </w:r>
      <w:r>
        <w:rPr>
          <w:spacing w:val="1"/>
        </w:rPr>
        <w:t>the</w:t>
      </w:r>
      <w:r>
        <w:rPr>
          <w:spacing w:val="13"/>
        </w:rPr>
        <w:t xml:space="preserve"> </w:t>
      </w:r>
      <w:r>
        <w:rPr>
          <w:spacing w:val="1"/>
        </w:rPr>
        <w:t>number</w:t>
      </w:r>
      <w:r>
        <w:rPr>
          <w:spacing w:val="15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rPr>
          <w:spacing w:val="1"/>
        </w:rPr>
        <w:t>times</w:t>
      </w:r>
      <w:r>
        <w:rPr>
          <w:spacing w:val="9"/>
        </w:rPr>
        <w:t xml:space="preserve"> </w:t>
      </w:r>
      <w:r>
        <w:rPr>
          <w:spacing w:val="1"/>
        </w:rPr>
        <w:t>an</w:t>
      </w:r>
      <w:r>
        <w:rPr>
          <w:spacing w:val="14"/>
        </w:rPr>
        <w:t xml:space="preserve"> </w:t>
      </w:r>
      <w:r>
        <w:rPr>
          <w:spacing w:val="1"/>
        </w:rPr>
        <w:t>organization</w:t>
      </w:r>
      <w:r>
        <w:rPr>
          <w:spacing w:val="13"/>
        </w:rPr>
        <w:t xml:space="preserve"> </w:t>
      </w:r>
      <w:r>
        <w:rPr>
          <w:spacing w:val="1"/>
        </w:rPr>
        <w:t>mentions</w:t>
      </w:r>
      <w:r>
        <w:rPr>
          <w:spacing w:val="78"/>
          <w:w w:val="101"/>
        </w:rPr>
        <w:t xml:space="preserve"> </w:t>
      </w:r>
      <w:r>
        <w:t>itself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1"/>
        </w:rPr>
        <w:t>relation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1"/>
        </w:rPr>
        <w:t>the</w:t>
      </w:r>
      <w:r>
        <w:rPr>
          <w:spacing w:val="13"/>
        </w:rPr>
        <w:t xml:space="preserve"> </w:t>
      </w:r>
      <w:r>
        <w:rPr>
          <w:spacing w:val="1"/>
        </w:rPr>
        <w:t>amount</w:t>
      </w:r>
      <w:r>
        <w:rPr>
          <w:spacing w:val="10"/>
        </w:rPr>
        <w:t xml:space="preserve"> </w:t>
      </w:r>
      <w:r>
        <w:rPr>
          <w:spacing w:val="1"/>
        </w:rPr>
        <w:t>that</w:t>
      </w:r>
      <w:r>
        <w:rPr>
          <w:spacing w:val="10"/>
        </w:rPr>
        <w:t xml:space="preserve"> </w:t>
      </w:r>
      <w:r>
        <w:rPr>
          <w:spacing w:val="1"/>
        </w:rPr>
        <w:t>others</w:t>
      </w:r>
      <w:r>
        <w:rPr>
          <w:spacing w:val="8"/>
        </w:rPr>
        <w:t xml:space="preserve"> </w:t>
      </w:r>
      <w:r>
        <w:rPr>
          <w:spacing w:val="1"/>
        </w:rPr>
        <w:t>mention</w:t>
      </w:r>
      <w:r>
        <w:rPr>
          <w:spacing w:val="13"/>
        </w:rPr>
        <w:t xml:space="preserve"> </w:t>
      </w:r>
      <w:r>
        <w:rPr>
          <w:spacing w:val="-1"/>
        </w:rPr>
        <w:t>it.</w:t>
      </w:r>
    </w:p>
    <w:p w14:paraId="57A72131" w14:textId="77777777" w:rsidR="00B00C28" w:rsidRDefault="00B00C28">
      <w:pPr>
        <w:rPr>
          <w:rFonts w:ascii="Arial" w:eastAsia="Arial" w:hAnsi="Arial" w:cs="Arial"/>
        </w:rPr>
      </w:pPr>
    </w:p>
    <w:p w14:paraId="41B12CD7" w14:textId="77777777" w:rsidR="00B00C28" w:rsidRDefault="00B00C28">
      <w:pPr>
        <w:rPr>
          <w:rFonts w:ascii="Arial" w:eastAsia="Arial" w:hAnsi="Arial" w:cs="Arial"/>
        </w:rPr>
      </w:pPr>
    </w:p>
    <w:p w14:paraId="45121E5B" w14:textId="77777777" w:rsidR="00B00C28" w:rsidRDefault="00916C09">
      <w:pPr>
        <w:pStyle w:val="Heading1"/>
        <w:spacing w:before="157" w:line="352" w:lineRule="exact"/>
        <w:ind w:right="100"/>
        <w:rPr>
          <w:b w:val="0"/>
          <w:bCs w:val="0"/>
        </w:rPr>
      </w:pPr>
      <w:r>
        <w:t>How long does it take articles to appear on ProMED from their original publication date, depending on the source?</w:t>
      </w:r>
    </w:p>
    <w:p w14:paraId="63235243" w14:textId="77777777" w:rsidR="00B00C28" w:rsidRDefault="00B00C28">
      <w:pPr>
        <w:spacing w:before="3"/>
        <w:rPr>
          <w:rFonts w:ascii="Arial" w:eastAsia="Arial" w:hAnsi="Arial" w:cs="Arial"/>
          <w:b/>
          <w:bCs/>
          <w:sz w:val="34"/>
          <w:szCs w:val="34"/>
        </w:rPr>
      </w:pPr>
    </w:p>
    <w:p w14:paraId="5D17BFEF" w14:textId="77777777" w:rsidR="00B00C28" w:rsidRDefault="00916C09">
      <w:pPr>
        <w:pStyle w:val="Heading2"/>
        <w:jc w:val="both"/>
        <w:rPr>
          <w:b w:val="0"/>
          <w:bCs w:val="0"/>
        </w:rPr>
      </w:pPr>
      <w:r>
        <w:t>Method</w:t>
      </w:r>
    </w:p>
    <w:p w14:paraId="732B2DBB" w14:textId="77777777" w:rsidR="00B00C28" w:rsidRDefault="00916C09">
      <w:pPr>
        <w:pStyle w:val="BodyText"/>
        <w:spacing w:before="244" w:line="303" w:lineRule="auto"/>
        <w:ind w:right="103"/>
        <w:jc w:val="both"/>
      </w:pPr>
      <w:r>
        <w:t>Delay</w:t>
      </w:r>
      <w:r>
        <w:rPr>
          <w:spacing w:val="42"/>
        </w:rPr>
        <w:t xml:space="preserve"> </w:t>
      </w:r>
      <w:r>
        <w:rPr>
          <w:spacing w:val="-1"/>
        </w:rPr>
        <w:t>is</w:t>
      </w:r>
      <w:r>
        <w:rPr>
          <w:spacing w:val="42"/>
        </w:rPr>
        <w:t xml:space="preserve"> </w:t>
      </w:r>
      <w:r>
        <w:rPr>
          <w:spacing w:val="1"/>
        </w:rPr>
        <w:t>measured</w:t>
      </w:r>
      <w:r>
        <w:rPr>
          <w:spacing w:val="45"/>
        </w:rPr>
        <w:t xml:space="preserve"> </w:t>
      </w:r>
      <w:r>
        <w:rPr>
          <w:spacing w:val="1"/>
        </w:rPr>
        <w:t>as</w:t>
      </w:r>
      <w:r>
        <w:rPr>
          <w:spacing w:val="43"/>
        </w:rPr>
        <w:t xml:space="preserve"> </w:t>
      </w:r>
      <w:r>
        <w:rPr>
          <w:spacing w:val="1"/>
        </w:rPr>
        <w:t>the</w:t>
      </w:r>
      <w:r>
        <w:rPr>
          <w:spacing w:val="45"/>
        </w:rPr>
        <w:t xml:space="preserve"> </w:t>
      </w:r>
      <w:r>
        <w:rPr>
          <w:spacing w:val="1"/>
        </w:rPr>
        <w:t>difference</w:t>
      </w:r>
      <w:r>
        <w:rPr>
          <w:spacing w:val="45"/>
        </w:rPr>
        <w:t xml:space="preserve"> </w:t>
      </w:r>
      <w:r>
        <w:rPr>
          <w:spacing w:val="1"/>
        </w:rPr>
        <w:t>between</w:t>
      </w:r>
      <w:r>
        <w:rPr>
          <w:spacing w:val="46"/>
        </w:rPr>
        <w:t xml:space="preserve"> </w:t>
      </w:r>
      <w:r>
        <w:rPr>
          <w:spacing w:val="1"/>
        </w:rPr>
        <w:t>the</w:t>
      </w:r>
      <w:r>
        <w:rPr>
          <w:spacing w:val="45"/>
        </w:rPr>
        <w:t xml:space="preserve"> </w:t>
      </w:r>
      <w:r>
        <w:rPr>
          <w:spacing w:val="1"/>
        </w:rPr>
        <w:t>time</w:t>
      </w:r>
      <w:r>
        <w:rPr>
          <w:spacing w:val="45"/>
        </w:rPr>
        <w:t xml:space="preserve"> </w:t>
      </w:r>
      <w:r>
        <w:rPr>
          <w:spacing w:val="1"/>
        </w:rPr>
        <w:t>of</w:t>
      </w:r>
      <w:r>
        <w:rPr>
          <w:spacing w:val="45"/>
        </w:rPr>
        <w:t xml:space="preserve"> </w:t>
      </w:r>
      <w:r>
        <w:t>article</w:t>
      </w:r>
      <w:r>
        <w:rPr>
          <w:spacing w:val="45"/>
        </w:rPr>
        <w:t xml:space="preserve"> </w:t>
      </w:r>
      <w:r>
        <w:t>publication</w:t>
      </w:r>
      <w:r>
        <w:rPr>
          <w:spacing w:val="46"/>
        </w:rPr>
        <w:t xml:space="preserve"> </w:t>
      </w:r>
      <w:r>
        <w:rPr>
          <w:spacing w:val="1"/>
        </w:rPr>
        <w:t>and</w:t>
      </w:r>
      <w:r>
        <w:rPr>
          <w:spacing w:val="45"/>
        </w:rPr>
        <w:t xml:space="preserve"> </w:t>
      </w:r>
      <w:r>
        <w:rPr>
          <w:spacing w:val="1"/>
        </w:rPr>
        <w:t>the</w:t>
      </w:r>
      <w:r>
        <w:rPr>
          <w:spacing w:val="45"/>
        </w:rPr>
        <w:t xml:space="preserve"> </w:t>
      </w:r>
      <w:r>
        <w:rPr>
          <w:spacing w:val="1"/>
        </w:rPr>
        <w:t>time</w:t>
      </w:r>
      <w:r>
        <w:rPr>
          <w:spacing w:val="46"/>
        </w:rPr>
        <w:t xml:space="preserve"> </w:t>
      </w:r>
      <w:r>
        <w:rPr>
          <w:spacing w:val="-1"/>
        </w:rPr>
        <w:t>it</w:t>
      </w:r>
      <w:r>
        <w:rPr>
          <w:spacing w:val="44"/>
        </w:rPr>
        <w:t xml:space="preserve"> </w:t>
      </w:r>
      <w:r>
        <w:t>was</w:t>
      </w:r>
      <w:r>
        <w:rPr>
          <w:spacing w:val="42"/>
        </w:rPr>
        <w:t xml:space="preserve"> </w:t>
      </w:r>
      <w:r>
        <w:rPr>
          <w:spacing w:val="1"/>
        </w:rPr>
        <w:t>posted</w:t>
      </w:r>
      <w:r>
        <w:rPr>
          <w:spacing w:val="46"/>
        </w:rPr>
        <w:t xml:space="preserve"> </w:t>
      </w:r>
      <w:r>
        <w:rPr>
          <w:spacing w:val="1"/>
        </w:rPr>
        <w:t>on</w:t>
      </w:r>
      <w:r>
        <w:rPr>
          <w:spacing w:val="90"/>
          <w:w w:val="101"/>
        </w:rPr>
        <w:t xml:space="preserve"> </w:t>
      </w:r>
      <w:proofErr w:type="spellStart"/>
      <w:r>
        <w:t>ProMED­mail</w:t>
      </w:r>
      <w:proofErr w:type="spellEnd"/>
      <w:r>
        <w:t>.</w:t>
      </w:r>
      <w:r>
        <w:rPr>
          <w:spacing w:val="10"/>
        </w:rPr>
        <w:t xml:space="preserve"> </w:t>
      </w:r>
      <w:r>
        <w:rPr>
          <w:spacing w:val="2"/>
        </w:rPr>
        <w:t>The</w:t>
      </w:r>
      <w:r>
        <w:rPr>
          <w:spacing w:val="12"/>
        </w:rPr>
        <w:t xml:space="preserve"> </w:t>
      </w:r>
      <w:r>
        <w:rPr>
          <w:spacing w:val="1"/>
        </w:rPr>
        <w:t>delays</w:t>
      </w:r>
      <w:r>
        <w:rPr>
          <w:spacing w:val="9"/>
        </w:rPr>
        <w:t xml:space="preserve"> </w:t>
      </w:r>
      <w:r>
        <w:rPr>
          <w:spacing w:val="1"/>
        </w:rPr>
        <w:t>are</w:t>
      </w:r>
      <w:r>
        <w:rPr>
          <w:spacing w:val="12"/>
        </w:rPr>
        <w:t xml:space="preserve"> </w:t>
      </w:r>
      <w:r>
        <w:rPr>
          <w:spacing w:val="1"/>
        </w:rPr>
        <w:t>not</w:t>
      </w:r>
      <w:r>
        <w:rPr>
          <w:spacing w:val="11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rPr>
          <w:spacing w:val="1"/>
        </w:rPr>
        <w:t>exact</w:t>
      </w:r>
      <w:r>
        <w:rPr>
          <w:spacing w:val="11"/>
        </w:rPr>
        <w:t xml:space="preserve"> </w:t>
      </w:r>
      <w:r>
        <w:rPr>
          <w:spacing w:val="1"/>
        </w:rPr>
        <w:t>as</w:t>
      </w:r>
      <w:r>
        <w:rPr>
          <w:spacing w:val="9"/>
        </w:rPr>
        <w:t xml:space="preserve"> </w:t>
      </w:r>
      <w:r>
        <w:rPr>
          <w:spacing w:val="1"/>
        </w:rPr>
        <w:t>the</w:t>
      </w:r>
      <w:r>
        <w:rPr>
          <w:spacing w:val="12"/>
        </w:rPr>
        <w:t xml:space="preserve"> </w:t>
      </w:r>
      <w:r>
        <w:t>article</w:t>
      </w:r>
      <w:r>
        <w:rPr>
          <w:spacing w:val="12"/>
        </w:rPr>
        <w:t xml:space="preserve"> </w:t>
      </w:r>
      <w:r>
        <w:t>publication</w:t>
      </w:r>
      <w:r>
        <w:rPr>
          <w:spacing w:val="12"/>
        </w:rPr>
        <w:t xml:space="preserve"> </w:t>
      </w:r>
      <w:r>
        <w:rPr>
          <w:spacing w:val="1"/>
        </w:rPr>
        <w:t>timestamps</w:t>
      </w:r>
      <w:r>
        <w:rPr>
          <w:spacing w:val="9"/>
        </w:rPr>
        <w:t xml:space="preserve"> </w:t>
      </w:r>
      <w:r>
        <w:rPr>
          <w:spacing w:val="1"/>
        </w:rPr>
        <w:t>might</w:t>
      </w:r>
      <w:r>
        <w:rPr>
          <w:spacing w:val="11"/>
        </w:rPr>
        <w:t xml:space="preserve"> </w:t>
      </w:r>
      <w:r>
        <w:rPr>
          <w:spacing w:val="1"/>
        </w:rPr>
        <w:t>only</w:t>
      </w:r>
      <w:r>
        <w:rPr>
          <w:spacing w:val="9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1"/>
        </w:rPr>
        <w:t>date</w:t>
      </w:r>
      <w:r>
        <w:rPr>
          <w:spacing w:val="12"/>
        </w:rPr>
        <w:t xml:space="preserve"> </w:t>
      </w:r>
      <w:r>
        <w:rPr>
          <w:spacing w:val="1"/>
        </w:rPr>
        <w:t>and</w:t>
      </w:r>
      <w:r>
        <w:rPr>
          <w:spacing w:val="104"/>
          <w:w w:val="101"/>
        </w:rPr>
        <w:t xml:space="preserve"> </w:t>
      </w:r>
      <w:r>
        <w:rPr>
          <w:spacing w:val="1"/>
        </w:rPr>
        <w:t>might</w:t>
      </w:r>
      <w:r>
        <w:rPr>
          <w:spacing w:val="11"/>
        </w:rPr>
        <w:t xml:space="preserve"> </w:t>
      </w:r>
      <w:r>
        <w:rPr>
          <w:spacing w:val="1"/>
        </w:rPr>
        <w:t>not</w:t>
      </w:r>
      <w:r>
        <w:rPr>
          <w:spacing w:val="11"/>
        </w:rPr>
        <w:t xml:space="preserve"> </w:t>
      </w:r>
      <w:r>
        <w:t>specify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1"/>
        </w:rPr>
        <w:t>time</w:t>
      </w:r>
      <w:r>
        <w:rPr>
          <w:spacing w:val="14"/>
        </w:rPr>
        <w:t xml:space="preserve"> </w:t>
      </w:r>
      <w:r>
        <w:rPr>
          <w:spacing w:val="1"/>
        </w:rPr>
        <w:t>zone.</w:t>
      </w:r>
      <w:r>
        <w:rPr>
          <w:spacing w:val="11"/>
        </w:rPr>
        <w:t xml:space="preserve"> </w:t>
      </w:r>
      <w:r>
        <w:rPr>
          <w:spacing w:val="2"/>
        </w:rPr>
        <w:t>Furthermore,</w:t>
      </w:r>
      <w:r>
        <w:rPr>
          <w:spacing w:val="11"/>
        </w:rPr>
        <w:t xml:space="preserve"> </w:t>
      </w:r>
      <w:r>
        <w:rPr>
          <w:spacing w:val="1"/>
        </w:rPr>
        <w:t>the</w:t>
      </w:r>
      <w:r>
        <w:rPr>
          <w:spacing w:val="13"/>
        </w:rPr>
        <w:t xml:space="preserve"> </w:t>
      </w:r>
      <w:r>
        <w:t>publication</w:t>
      </w:r>
      <w:r>
        <w:rPr>
          <w:spacing w:val="14"/>
        </w:rPr>
        <w:t xml:space="preserve"> </w:t>
      </w:r>
      <w:r>
        <w:rPr>
          <w:spacing w:val="1"/>
        </w:rPr>
        <w:t>date</w:t>
      </w:r>
      <w:r>
        <w:rPr>
          <w:spacing w:val="13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rPr>
          <w:spacing w:val="1"/>
        </w:rPr>
        <w:t>many</w:t>
      </w:r>
      <w:r>
        <w:rPr>
          <w:spacing w:val="9"/>
        </w:rPr>
        <w:t xml:space="preserve"> </w:t>
      </w:r>
      <w:r>
        <w:rPr>
          <w:spacing w:val="1"/>
        </w:rPr>
        <w:t>articles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rPr>
          <w:spacing w:val="1"/>
        </w:rPr>
        <w:t>unknown.</w:t>
      </w:r>
    </w:p>
    <w:p w14:paraId="5A864D14" w14:textId="77777777" w:rsidR="00B00C28" w:rsidRDefault="00B00C28">
      <w:pPr>
        <w:spacing w:before="8"/>
        <w:rPr>
          <w:rFonts w:ascii="Arial" w:eastAsia="Arial" w:hAnsi="Arial" w:cs="Arial"/>
          <w:sz w:val="19"/>
          <w:szCs w:val="19"/>
        </w:rPr>
      </w:pPr>
    </w:p>
    <w:p w14:paraId="6D47D2B4" w14:textId="77777777" w:rsidR="00B00C28" w:rsidRDefault="00916C09">
      <w:pPr>
        <w:pStyle w:val="BodyText"/>
        <w:spacing w:line="303" w:lineRule="auto"/>
        <w:ind w:right="103"/>
        <w:jc w:val="both"/>
      </w:pPr>
      <w:r>
        <w:rPr>
          <w:spacing w:val="1"/>
        </w:rPr>
        <w:t>Mean</w:t>
      </w:r>
      <w:r>
        <w:rPr>
          <w:spacing w:val="26"/>
        </w:rPr>
        <w:t xml:space="preserve"> </w:t>
      </w:r>
      <w:r>
        <w:rPr>
          <w:spacing w:val="1"/>
        </w:rPr>
        <w:t>delay</w:t>
      </w:r>
      <w:r>
        <w:rPr>
          <w:spacing w:val="24"/>
        </w:rPr>
        <w:t xml:space="preserve"> </w:t>
      </w:r>
      <w:r>
        <w:rPr>
          <w:spacing w:val="-1"/>
        </w:rPr>
        <w:t>is</w:t>
      </w:r>
      <w:r>
        <w:rPr>
          <w:spacing w:val="23"/>
        </w:rPr>
        <w:t xml:space="preserve"> </w:t>
      </w:r>
      <w:r>
        <w:t>heavily</w:t>
      </w:r>
      <w:r>
        <w:rPr>
          <w:spacing w:val="24"/>
        </w:rPr>
        <w:t xml:space="preserve"> </w:t>
      </w:r>
      <w:r>
        <w:t>skewed</w:t>
      </w:r>
      <w:r>
        <w:rPr>
          <w:spacing w:val="27"/>
        </w:rPr>
        <w:t xml:space="preserve"> </w:t>
      </w:r>
      <w:r>
        <w:rPr>
          <w:spacing w:val="1"/>
        </w:rPr>
        <w:t>for</w:t>
      </w:r>
      <w:r>
        <w:rPr>
          <w:spacing w:val="28"/>
        </w:rPr>
        <w:t xml:space="preserve"> </w:t>
      </w:r>
      <w:r>
        <w:rPr>
          <w:spacing w:val="1"/>
        </w:rPr>
        <w:t>most</w:t>
      </w:r>
      <w:r>
        <w:rPr>
          <w:spacing w:val="25"/>
        </w:rPr>
        <w:t xml:space="preserve"> </w:t>
      </w:r>
      <w:r>
        <w:rPr>
          <w:spacing w:val="1"/>
        </w:rPr>
        <w:t>sources</w:t>
      </w:r>
      <w:r>
        <w:rPr>
          <w:spacing w:val="24"/>
        </w:rPr>
        <w:t xml:space="preserve"> </w:t>
      </w:r>
      <w:r>
        <w:rPr>
          <w:spacing w:val="1"/>
        </w:rPr>
        <w:t>by</w:t>
      </w:r>
      <w:r>
        <w:rPr>
          <w:spacing w:val="23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1"/>
        </w:rPr>
        <w:t>few</w:t>
      </w:r>
      <w:r>
        <w:rPr>
          <w:spacing w:val="21"/>
        </w:rPr>
        <w:t xml:space="preserve"> </w:t>
      </w:r>
      <w:r>
        <w:rPr>
          <w:spacing w:val="1"/>
        </w:rPr>
        <w:t>articles</w:t>
      </w:r>
      <w:r>
        <w:rPr>
          <w:spacing w:val="24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rPr>
          <w:spacing w:val="1"/>
        </w:rPr>
        <w:t>typos</w:t>
      </w:r>
      <w:r>
        <w:rPr>
          <w:spacing w:val="23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1"/>
        </w:rPr>
        <w:t>their</w:t>
      </w:r>
      <w:r>
        <w:rPr>
          <w:spacing w:val="29"/>
        </w:rPr>
        <w:t xml:space="preserve"> </w:t>
      </w:r>
      <w:r>
        <w:t>publication</w:t>
      </w:r>
      <w:r>
        <w:rPr>
          <w:spacing w:val="26"/>
        </w:rPr>
        <w:t xml:space="preserve"> </w:t>
      </w:r>
      <w:r>
        <w:rPr>
          <w:spacing w:val="1"/>
        </w:rPr>
        <w:t>year,</w:t>
      </w:r>
      <w:r>
        <w:rPr>
          <w:spacing w:val="25"/>
        </w:rPr>
        <w:t xml:space="preserve"> </w:t>
      </w:r>
      <w:r>
        <w:rPr>
          <w:spacing w:val="1"/>
        </w:rPr>
        <w:t>or</w:t>
      </w:r>
      <w:r>
        <w:rPr>
          <w:spacing w:val="29"/>
        </w:rPr>
        <w:t xml:space="preserve"> </w:t>
      </w:r>
      <w:r>
        <w:rPr>
          <w:spacing w:val="1"/>
        </w:rPr>
        <w:t>some</w:t>
      </w:r>
      <w:r>
        <w:rPr>
          <w:spacing w:val="64"/>
          <w:w w:val="101"/>
        </w:rPr>
        <w:t xml:space="preserve"> </w:t>
      </w:r>
      <w:r>
        <w:rPr>
          <w:spacing w:val="1"/>
        </w:rPr>
        <w:t>unusual</w:t>
      </w:r>
      <w:r>
        <w:rPr>
          <w:spacing w:val="12"/>
        </w:rPr>
        <w:t xml:space="preserve"> </w:t>
      </w:r>
      <w:r>
        <w:rPr>
          <w:spacing w:val="1"/>
        </w:rPr>
        <w:t>circumstance</w:t>
      </w:r>
      <w:r>
        <w:rPr>
          <w:spacing w:val="17"/>
        </w:rPr>
        <w:t xml:space="preserve"> </w:t>
      </w:r>
      <w:r>
        <w:rPr>
          <w:spacing w:val="1"/>
        </w:rPr>
        <w:t>that</w:t>
      </w:r>
      <w:r>
        <w:rPr>
          <w:spacing w:val="17"/>
        </w:rPr>
        <w:t xml:space="preserve"> </w:t>
      </w:r>
      <w:r>
        <w:rPr>
          <w:spacing w:val="1"/>
        </w:rPr>
        <w:t>causes</w:t>
      </w:r>
      <w:r>
        <w:rPr>
          <w:spacing w:val="14"/>
        </w:rPr>
        <w:t xml:space="preserve"> </w:t>
      </w:r>
      <w:r>
        <w:rPr>
          <w:spacing w:val="1"/>
        </w:rPr>
        <w:t>the</w:t>
      </w:r>
      <w:r>
        <w:rPr>
          <w:spacing w:val="17"/>
        </w:rPr>
        <w:t xml:space="preserve"> </w:t>
      </w:r>
      <w:r>
        <w:rPr>
          <w:spacing w:val="1"/>
        </w:rPr>
        <w:t>delay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1"/>
        </w:rPr>
        <w:t>be</w:t>
      </w:r>
      <w:r>
        <w:rPr>
          <w:spacing w:val="18"/>
        </w:rPr>
        <w:t xml:space="preserve"> </w:t>
      </w:r>
      <w:r>
        <w:rPr>
          <w:spacing w:val="1"/>
        </w:rPr>
        <w:t>years</w:t>
      </w:r>
      <w:r>
        <w:rPr>
          <w:spacing w:val="14"/>
        </w:rPr>
        <w:t xml:space="preserve"> </w:t>
      </w:r>
      <w:r>
        <w:rPr>
          <w:spacing w:val="1"/>
        </w:rPr>
        <w:t>long.</w:t>
      </w:r>
      <w:r>
        <w:rPr>
          <w:spacing w:val="16"/>
        </w:rPr>
        <w:t xml:space="preserve"> </w:t>
      </w:r>
      <w:r>
        <w:rPr>
          <w:spacing w:val="1"/>
        </w:rPr>
        <w:t>This</w:t>
      </w:r>
      <w:r>
        <w:rPr>
          <w:spacing w:val="15"/>
        </w:rPr>
        <w:t xml:space="preserve"> </w:t>
      </w:r>
      <w:r>
        <w:rPr>
          <w:spacing w:val="1"/>
        </w:rPr>
        <w:t>makes</w:t>
      </w:r>
      <w:r>
        <w:rPr>
          <w:spacing w:val="14"/>
        </w:rPr>
        <w:t xml:space="preserve"> </w:t>
      </w:r>
      <w:r>
        <w:rPr>
          <w:spacing w:val="1"/>
        </w:rPr>
        <w:t>the</w:t>
      </w:r>
      <w:r>
        <w:rPr>
          <w:spacing w:val="17"/>
        </w:rPr>
        <w:t xml:space="preserve"> </w:t>
      </w:r>
      <w:r>
        <w:rPr>
          <w:spacing w:val="1"/>
        </w:rPr>
        <w:t>median</w:t>
      </w:r>
      <w:r>
        <w:rPr>
          <w:spacing w:val="18"/>
        </w:rPr>
        <w:t xml:space="preserve"> </w:t>
      </w:r>
      <w:r>
        <w:rPr>
          <w:spacing w:val="1"/>
        </w:rPr>
        <w:t>delay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1"/>
        </w:rPr>
        <w:t>better</w:t>
      </w:r>
      <w:r>
        <w:rPr>
          <w:spacing w:val="19"/>
        </w:rPr>
        <w:t xml:space="preserve"> </w:t>
      </w:r>
      <w:r>
        <w:t>indication</w:t>
      </w:r>
      <w:r>
        <w:rPr>
          <w:spacing w:val="74"/>
          <w:w w:val="101"/>
        </w:rPr>
        <w:t xml:space="preserve"> </w:t>
      </w:r>
      <w:r>
        <w:rPr>
          <w:spacing w:val="1"/>
        </w:rPr>
        <w:t>of</w:t>
      </w:r>
      <w:r>
        <w:rPr>
          <w:spacing w:val="9"/>
        </w:rPr>
        <w:t xml:space="preserve"> </w:t>
      </w:r>
      <w:r>
        <w:rPr>
          <w:spacing w:val="1"/>
        </w:rPr>
        <w:t>the</w:t>
      </w:r>
      <w:r>
        <w:rPr>
          <w:spacing w:val="12"/>
        </w:rPr>
        <w:t xml:space="preserve"> </w:t>
      </w:r>
      <w:r>
        <w:t>typical</w:t>
      </w:r>
      <w:r>
        <w:rPr>
          <w:spacing w:val="6"/>
        </w:rPr>
        <w:t xml:space="preserve"> </w:t>
      </w:r>
      <w:r>
        <w:rPr>
          <w:spacing w:val="1"/>
        </w:rPr>
        <w:t>delay</w:t>
      </w:r>
      <w:r>
        <w:rPr>
          <w:spacing w:val="8"/>
        </w:rPr>
        <w:t xml:space="preserve"> </w:t>
      </w:r>
      <w:r>
        <w:rPr>
          <w:spacing w:val="1"/>
        </w:rPr>
        <w:t>for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1"/>
        </w:rPr>
        <w:t>source.</w:t>
      </w:r>
    </w:p>
    <w:p w14:paraId="776B2671" w14:textId="77777777" w:rsidR="00B00C28" w:rsidRDefault="00B00C28">
      <w:pPr>
        <w:rPr>
          <w:rFonts w:ascii="Arial" w:eastAsia="Arial" w:hAnsi="Arial" w:cs="Arial"/>
        </w:rPr>
      </w:pPr>
    </w:p>
    <w:p w14:paraId="64AEC259" w14:textId="77777777" w:rsidR="00B00C28" w:rsidRDefault="00916C09">
      <w:pPr>
        <w:pStyle w:val="Heading2"/>
        <w:spacing w:before="131"/>
        <w:jc w:val="both"/>
        <w:rPr>
          <w:b w:val="0"/>
          <w:bCs w:val="0"/>
        </w:rPr>
      </w:pPr>
      <w:r>
        <w:t>Analysis</w:t>
      </w:r>
    </w:p>
    <w:p w14:paraId="1F62AF91" w14:textId="77777777" w:rsidR="00B00C28" w:rsidRDefault="00B00C28">
      <w:pPr>
        <w:spacing w:before="3"/>
        <w:rPr>
          <w:rFonts w:ascii="Arial" w:eastAsia="Arial" w:hAnsi="Arial" w:cs="Arial"/>
          <w:b/>
          <w:bCs/>
          <w:sz w:val="27"/>
          <w:szCs w:val="27"/>
        </w:rPr>
      </w:pPr>
    </w:p>
    <w:p w14:paraId="27F62259" w14:textId="77777777" w:rsidR="00B00C28" w:rsidRDefault="00916C09">
      <w:pPr>
        <w:pStyle w:val="BodyText"/>
        <w:ind w:left="1500"/>
        <w:rPr>
          <w:rFonts w:ascii="Consolas" w:eastAsia="Consolas" w:hAnsi="Consolas" w:cs="Consolas"/>
        </w:rPr>
      </w:pPr>
      <w:r>
        <w:rPr>
          <w:rFonts w:ascii="Consolas"/>
        </w:rPr>
        <w:t>Articles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where</w:t>
      </w:r>
      <w:r>
        <w:rPr>
          <w:rFonts w:ascii="Consolas"/>
          <w:spacing w:val="9"/>
        </w:rPr>
        <w:t xml:space="preserve"> </w:t>
      </w:r>
      <w:r>
        <w:rPr>
          <w:rFonts w:ascii="Consolas"/>
        </w:rPr>
        <w:t>a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publication</w:t>
      </w:r>
      <w:r>
        <w:rPr>
          <w:rFonts w:ascii="Consolas"/>
          <w:spacing w:val="9"/>
        </w:rPr>
        <w:t xml:space="preserve"> </w:t>
      </w:r>
      <w:r>
        <w:rPr>
          <w:rFonts w:ascii="Consolas"/>
        </w:rPr>
        <w:t>date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was</w:t>
      </w:r>
      <w:r>
        <w:rPr>
          <w:rFonts w:ascii="Consolas"/>
          <w:spacing w:val="9"/>
        </w:rPr>
        <w:t xml:space="preserve"> </w:t>
      </w:r>
      <w:r>
        <w:rPr>
          <w:rFonts w:ascii="Consolas"/>
        </w:rPr>
        <w:t>found:</w:t>
      </w:r>
      <w:r>
        <w:rPr>
          <w:rFonts w:ascii="Consolas"/>
          <w:spacing w:val="9"/>
        </w:rPr>
        <w:t xml:space="preserve"> </w:t>
      </w:r>
      <w:r>
        <w:rPr>
          <w:rFonts w:ascii="Consolas"/>
        </w:rPr>
        <w:t>68038</w:t>
      </w:r>
      <w:r>
        <w:rPr>
          <w:rFonts w:ascii="Consolas"/>
          <w:spacing w:val="8"/>
        </w:rPr>
        <w:t xml:space="preserve"> </w:t>
      </w:r>
      <w:r>
        <w:rPr>
          <w:rFonts w:ascii="Consolas"/>
        </w:rPr>
        <w:t>/</w:t>
      </w:r>
      <w:r>
        <w:rPr>
          <w:rFonts w:ascii="Consolas"/>
          <w:spacing w:val="9"/>
        </w:rPr>
        <w:t xml:space="preserve"> </w:t>
      </w:r>
      <w:r>
        <w:rPr>
          <w:rFonts w:ascii="Consolas"/>
        </w:rPr>
        <w:t>69233</w:t>
      </w:r>
    </w:p>
    <w:p w14:paraId="28906D8D" w14:textId="77777777" w:rsidR="00B00C28" w:rsidRDefault="00B00C28">
      <w:pPr>
        <w:rPr>
          <w:rFonts w:ascii="Consolas" w:eastAsia="Consolas" w:hAnsi="Consolas" w:cs="Consolas"/>
        </w:rPr>
        <w:sectPr w:rsidR="00B00C28">
          <w:headerReference w:type="default" r:id="rId9"/>
          <w:pgSz w:w="12220" w:h="15820"/>
          <w:pgMar w:top="740" w:right="420" w:bottom="280" w:left="380" w:header="0" w:footer="0" w:gutter="0"/>
          <w:cols w:space="720"/>
        </w:sectPr>
      </w:pPr>
    </w:p>
    <w:p w14:paraId="47C77D0F" w14:textId="77777777" w:rsidR="00B00C28" w:rsidRDefault="00B00C28">
      <w:pPr>
        <w:spacing w:before="2"/>
        <w:rPr>
          <w:rFonts w:ascii="Consolas" w:eastAsia="Consolas" w:hAnsi="Consolas" w:cs="Consolas"/>
          <w:sz w:val="6"/>
          <w:szCs w:val="6"/>
        </w:rPr>
      </w:pPr>
    </w:p>
    <w:p w14:paraId="4B158330" w14:textId="77777777" w:rsidR="00B00C28" w:rsidRDefault="00916C09">
      <w:pPr>
        <w:spacing w:line="200" w:lineRule="atLeast"/>
        <w:ind w:left="1496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noProof/>
          <w:sz w:val="20"/>
          <w:szCs w:val="20"/>
        </w:rPr>
        <w:drawing>
          <wp:inline distT="0" distB="0" distL="0" distR="0" wp14:anchorId="071B60C8" wp14:editId="405C9187">
            <wp:extent cx="6195036" cy="360530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5036" cy="3605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6A101" w14:textId="77777777" w:rsidR="00B00C28" w:rsidRDefault="00B00C28">
      <w:pPr>
        <w:spacing w:before="2"/>
        <w:rPr>
          <w:rFonts w:ascii="Consolas" w:eastAsia="Consolas" w:hAnsi="Consolas" w:cs="Consolas"/>
          <w:sz w:val="7"/>
          <w:szCs w:val="7"/>
        </w:rPr>
      </w:pPr>
    </w:p>
    <w:p w14:paraId="7D6B71A9" w14:textId="77777777" w:rsidR="00B00C28" w:rsidRDefault="00916C09">
      <w:pPr>
        <w:spacing w:line="200" w:lineRule="atLeast"/>
        <w:ind w:left="1496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noProof/>
          <w:sz w:val="20"/>
          <w:szCs w:val="20"/>
        </w:rPr>
        <w:drawing>
          <wp:inline distT="0" distB="0" distL="0" distR="0" wp14:anchorId="3A47BCB6" wp14:editId="6D1F75B2">
            <wp:extent cx="6166023" cy="352777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6023" cy="352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4597B" w14:textId="77777777" w:rsidR="00B00C28" w:rsidRDefault="00B00C28">
      <w:pPr>
        <w:rPr>
          <w:rFonts w:ascii="Consolas" w:eastAsia="Consolas" w:hAnsi="Consolas" w:cs="Consolas"/>
          <w:sz w:val="20"/>
          <w:szCs w:val="20"/>
        </w:rPr>
      </w:pPr>
    </w:p>
    <w:p w14:paraId="42198B8A" w14:textId="77777777" w:rsidR="00B00C28" w:rsidRDefault="00B00C28">
      <w:pPr>
        <w:spacing w:before="3"/>
        <w:rPr>
          <w:rFonts w:ascii="Consolas" w:eastAsia="Consolas" w:hAnsi="Consolas" w:cs="Consolas"/>
          <w:sz w:val="28"/>
          <w:szCs w:val="28"/>
        </w:rPr>
      </w:pPr>
    </w:p>
    <w:p w14:paraId="690B0E63" w14:textId="77777777" w:rsidR="00B00C28" w:rsidRDefault="00916C09">
      <w:pPr>
        <w:pStyle w:val="Heading2"/>
        <w:spacing w:before="61"/>
        <w:rPr>
          <w:b w:val="0"/>
          <w:bCs w:val="0"/>
        </w:rPr>
      </w:pPr>
      <w:r>
        <w:rPr>
          <w:spacing w:val="-7"/>
        </w:rPr>
        <w:t>Take</w:t>
      </w:r>
      <w:r>
        <w:rPr>
          <w:spacing w:val="-14"/>
        </w:rPr>
        <w:t xml:space="preserve"> </w:t>
      </w:r>
      <w:proofErr w:type="spellStart"/>
      <w:r>
        <w:t>aways</w:t>
      </w:r>
      <w:proofErr w:type="spellEnd"/>
      <w:r>
        <w:t>:</w:t>
      </w:r>
    </w:p>
    <w:p w14:paraId="6833E353" w14:textId="77777777" w:rsidR="00B00C28" w:rsidRDefault="00B00C2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14:paraId="29A4CE8E" w14:textId="77777777" w:rsidR="00B00C28" w:rsidRDefault="00916C09">
      <w:pPr>
        <w:pStyle w:val="BodyText"/>
        <w:spacing w:before="75"/>
        <w:ind w:left="561"/>
        <w:jc w:val="both"/>
      </w:pPr>
      <w:r>
        <w:pict w14:anchorId="6AF316DC">
          <v:group id="_x0000_s1034" style="position:absolute;left:0;text-align:left;margin-left:35.45pt;margin-top:9.4pt;width:3.15pt;height:3.05pt;z-index:251659776;mso-position-horizontal-relative:page" coordorigin="710,188" coordsize="63,61">
            <v:shape id="_x0000_s1035" style="position:absolute;left:710;top:188;width:63;height:61" coordorigin="710,188" coordsize="63,61" path="m747,249l721,244,710,229,713,202,725,188,754,190,768,200,772,217,766,239,747,249xe" fillcolor="black" stroked="f">
              <v:path arrowok="t"/>
            </v:shape>
            <w10:wrap anchorx="page"/>
          </v:group>
        </w:pict>
      </w:r>
      <w:r>
        <w:rPr>
          <w:spacing w:val="2"/>
        </w:rPr>
        <w:t>The</w:t>
      </w:r>
      <w:r>
        <w:rPr>
          <w:spacing w:val="14"/>
        </w:rPr>
        <w:t xml:space="preserve"> </w:t>
      </w:r>
      <w:r>
        <w:rPr>
          <w:spacing w:val="1"/>
        </w:rPr>
        <w:t>median</w:t>
      </w:r>
      <w:r>
        <w:rPr>
          <w:spacing w:val="14"/>
        </w:rPr>
        <w:t xml:space="preserve"> </w:t>
      </w:r>
      <w:r>
        <w:rPr>
          <w:spacing w:val="1"/>
        </w:rPr>
        <w:t>delay</w:t>
      </w:r>
      <w:r>
        <w:rPr>
          <w:spacing w:val="9"/>
        </w:rPr>
        <w:t xml:space="preserve"> </w:t>
      </w:r>
      <w:r>
        <w:rPr>
          <w:spacing w:val="1"/>
        </w:rPr>
        <w:t>can</w:t>
      </w:r>
      <w:r>
        <w:rPr>
          <w:spacing w:val="14"/>
        </w:rPr>
        <w:t xml:space="preserve"> </w:t>
      </w:r>
      <w:r>
        <w:rPr>
          <w:spacing w:val="1"/>
        </w:rPr>
        <w:t>be</w:t>
      </w:r>
      <w:r>
        <w:rPr>
          <w:spacing w:val="14"/>
        </w:rPr>
        <w:t xml:space="preserve"> </w:t>
      </w:r>
      <w:r>
        <w:t>viewed</w:t>
      </w:r>
      <w:r>
        <w:rPr>
          <w:spacing w:val="14"/>
        </w:rPr>
        <w:t xml:space="preserve"> </w:t>
      </w:r>
      <w:r>
        <w:rPr>
          <w:spacing w:val="1"/>
        </w:rPr>
        <w:t>as</w:t>
      </w:r>
      <w:r>
        <w:rPr>
          <w:spacing w:val="10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1"/>
        </w:rPr>
        <w:t>performance</w:t>
      </w:r>
      <w:r>
        <w:rPr>
          <w:spacing w:val="14"/>
        </w:rPr>
        <w:t xml:space="preserve"> </w:t>
      </w:r>
      <w:r>
        <w:rPr>
          <w:spacing w:val="1"/>
        </w:rPr>
        <w:t>metric.</w:t>
      </w:r>
    </w:p>
    <w:p w14:paraId="3294EA8A" w14:textId="77777777" w:rsidR="00B00C28" w:rsidRDefault="00916C09">
      <w:pPr>
        <w:pStyle w:val="BodyText"/>
        <w:spacing w:before="67" w:line="303" w:lineRule="auto"/>
        <w:ind w:left="561" w:right="569"/>
        <w:jc w:val="both"/>
      </w:pPr>
      <w:r>
        <w:pict w14:anchorId="0AC0F707">
          <v:group id="_x0000_s1032" style="position:absolute;left:0;text-align:left;margin-left:35.45pt;margin-top:9pt;width:3.15pt;height:3.05pt;z-index:251660800;mso-position-horizontal-relative:page" coordorigin="710,180" coordsize="63,61">
            <v:shape id="_x0000_s1033" style="position:absolute;left:710;top:180;width:63;height:61" coordorigin="710,180" coordsize="63,61" path="m747,241l721,236,710,221,713,194,725,180,754,182,768,192,772,209,766,231,747,241xe" fillcolor="black" stroked="f">
              <v:path arrowok="t"/>
            </v:shape>
            <w10:wrap anchorx="page"/>
          </v:group>
        </w:pict>
      </w:r>
      <w:r>
        <w:rPr>
          <w:spacing w:val="2"/>
        </w:rPr>
        <w:t>The</w:t>
      </w:r>
      <w:r>
        <w:rPr>
          <w:spacing w:val="12"/>
        </w:rPr>
        <w:t xml:space="preserve"> </w:t>
      </w:r>
      <w:r>
        <w:rPr>
          <w:spacing w:val="1"/>
        </w:rPr>
        <w:t>general</w:t>
      </w:r>
      <w:r>
        <w:rPr>
          <w:spacing w:val="7"/>
        </w:rPr>
        <w:t xml:space="preserve"> </w:t>
      </w:r>
      <w:r>
        <w:rPr>
          <w:spacing w:val="1"/>
        </w:rPr>
        <w:t>trend</w:t>
      </w:r>
      <w:r>
        <w:rPr>
          <w:spacing w:val="12"/>
        </w:rPr>
        <w:t xml:space="preserve"> </w:t>
      </w:r>
      <w:r>
        <w:rPr>
          <w:spacing w:val="1"/>
        </w:rPr>
        <w:t>seems</w:t>
      </w:r>
      <w:r>
        <w:rPr>
          <w:spacing w:val="8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1"/>
        </w:rPr>
        <w:t>be</w:t>
      </w:r>
      <w:r>
        <w:rPr>
          <w:spacing w:val="12"/>
        </w:rPr>
        <w:t xml:space="preserve"> </w:t>
      </w:r>
      <w:r>
        <w:t>rising</w:t>
      </w:r>
      <w:r>
        <w:rPr>
          <w:spacing w:val="13"/>
        </w:rPr>
        <w:t xml:space="preserve"> </w:t>
      </w:r>
      <w:r>
        <w:rPr>
          <w:spacing w:val="1"/>
        </w:rPr>
        <w:t>delay</w:t>
      </w:r>
      <w:r>
        <w:rPr>
          <w:spacing w:val="8"/>
        </w:rPr>
        <w:t xml:space="preserve"> </w:t>
      </w:r>
      <w:r>
        <w:rPr>
          <w:spacing w:val="1"/>
        </w:rPr>
        <w:t>times.</w:t>
      </w:r>
      <w:r>
        <w:rPr>
          <w:spacing w:val="10"/>
        </w:rPr>
        <w:t xml:space="preserve"> </w:t>
      </w:r>
      <w:r>
        <w:rPr>
          <w:spacing w:val="1"/>
        </w:rPr>
        <w:t>This</w:t>
      </w:r>
      <w:r>
        <w:rPr>
          <w:spacing w:val="8"/>
        </w:rPr>
        <w:t xml:space="preserve"> </w:t>
      </w:r>
      <w:r>
        <w:t>could</w:t>
      </w:r>
      <w:r>
        <w:rPr>
          <w:spacing w:val="12"/>
        </w:rPr>
        <w:t xml:space="preserve"> </w:t>
      </w:r>
      <w:r>
        <w:rPr>
          <w:spacing w:val="1"/>
        </w:rPr>
        <w:t>be</w:t>
      </w:r>
      <w:r>
        <w:rPr>
          <w:spacing w:val="12"/>
        </w:rPr>
        <w:t xml:space="preserve"> </w:t>
      </w:r>
      <w:r>
        <w:rPr>
          <w:spacing w:val="1"/>
        </w:rPr>
        <w:t>due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1"/>
        </w:rPr>
        <w:t>having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rPr>
          <w:spacing w:val="1"/>
        </w:rPr>
        <w:t>sort</w:t>
      </w:r>
      <w:r>
        <w:rPr>
          <w:spacing w:val="10"/>
        </w:rPr>
        <w:t xml:space="preserve"> </w:t>
      </w:r>
      <w:r>
        <w:rPr>
          <w:spacing w:val="1"/>
        </w:rPr>
        <w:t>through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1"/>
        </w:rPr>
        <w:t>larger</w:t>
      </w:r>
      <w:r>
        <w:rPr>
          <w:spacing w:val="62"/>
          <w:w w:val="101"/>
        </w:rPr>
        <w:t xml:space="preserve"> </w:t>
      </w:r>
      <w:r>
        <w:rPr>
          <w:spacing w:val="1"/>
        </w:rPr>
        <w:t>number</w:t>
      </w:r>
      <w:r>
        <w:rPr>
          <w:spacing w:val="14"/>
        </w:rPr>
        <w:t xml:space="preserve"> </w:t>
      </w:r>
      <w:r>
        <w:rPr>
          <w:spacing w:val="1"/>
        </w:rPr>
        <w:t>of</w:t>
      </w:r>
      <w:r>
        <w:rPr>
          <w:spacing w:val="10"/>
        </w:rPr>
        <w:t xml:space="preserve"> </w:t>
      </w:r>
      <w:r>
        <w:rPr>
          <w:spacing w:val="1"/>
        </w:rPr>
        <w:t>spam</w:t>
      </w:r>
      <w:r>
        <w:rPr>
          <w:spacing w:val="15"/>
        </w:rPr>
        <w:t xml:space="preserve"> </w:t>
      </w:r>
      <w:r>
        <w:rPr>
          <w:spacing w:val="1"/>
        </w:rPr>
        <w:t>posts.</w:t>
      </w:r>
      <w:r>
        <w:rPr>
          <w:spacing w:val="10"/>
        </w:rPr>
        <w:t xml:space="preserve"> </w:t>
      </w:r>
      <w:r>
        <w:rPr>
          <w:spacing w:val="1"/>
        </w:rPr>
        <w:t>However,</w:t>
      </w:r>
      <w:r>
        <w:rPr>
          <w:spacing w:val="10"/>
        </w:rPr>
        <w:t xml:space="preserve"> </w:t>
      </w:r>
      <w:r>
        <w:rPr>
          <w:spacing w:val="1"/>
        </w:rPr>
        <w:t>2003,</w:t>
      </w:r>
      <w:r>
        <w:rPr>
          <w:spacing w:val="10"/>
        </w:rPr>
        <w:t xml:space="preserve"> </w:t>
      </w:r>
      <w:r>
        <w:rPr>
          <w:spacing w:val="1"/>
        </w:rPr>
        <w:t>2005,</w:t>
      </w:r>
      <w:r>
        <w:rPr>
          <w:spacing w:val="10"/>
        </w:rPr>
        <w:t xml:space="preserve"> </w:t>
      </w:r>
      <w:r>
        <w:rPr>
          <w:spacing w:val="1"/>
        </w:rPr>
        <w:t>and</w:t>
      </w:r>
      <w:r>
        <w:rPr>
          <w:spacing w:val="12"/>
        </w:rPr>
        <w:t xml:space="preserve"> </w:t>
      </w:r>
      <w:r>
        <w:rPr>
          <w:spacing w:val="1"/>
        </w:rPr>
        <w:t>2006</w:t>
      </w:r>
      <w:r>
        <w:rPr>
          <w:spacing w:val="13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rPr>
          <w:spacing w:val="1"/>
        </w:rPr>
        <w:t>have</w:t>
      </w:r>
      <w:r>
        <w:rPr>
          <w:spacing w:val="12"/>
        </w:rPr>
        <w:t xml:space="preserve"> </w:t>
      </w:r>
      <w:r>
        <w:t>usually</w:t>
      </w:r>
      <w:r>
        <w:rPr>
          <w:spacing w:val="8"/>
        </w:rPr>
        <w:t xml:space="preserve"> </w:t>
      </w:r>
      <w:r>
        <w:t>low</w:t>
      </w:r>
      <w:r>
        <w:rPr>
          <w:spacing w:val="7"/>
        </w:rPr>
        <w:t xml:space="preserve"> </w:t>
      </w:r>
      <w:r>
        <w:rPr>
          <w:spacing w:val="1"/>
        </w:rPr>
        <w:t>delay</w:t>
      </w:r>
      <w:r>
        <w:rPr>
          <w:spacing w:val="8"/>
        </w:rPr>
        <w:t xml:space="preserve"> </w:t>
      </w:r>
      <w:r>
        <w:rPr>
          <w:spacing w:val="1"/>
        </w:rPr>
        <w:t>times</w:t>
      </w:r>
      <w:r>
        <w:rPr>
          <w:spacing w:val="8"/>
        </w:rPr>
        <w:t xml:space="preserve"> </w:t>
      </w:r>
      <w:r>
        <w:rPr>
          <w:spacing w:val="1"/>
        </w:rPr>
        <w:t>even</w:t>
      </w:r>
      <w:r>
        <w:rPr>
          <w:spacing w:val="12"/>
        </w:rPr>
        <w:t xml:space="preserve"> </w:t>
      </w:r>
      <w:r>
        <w:rPr>
          <w:spacing w:val="1"/>
        </w:rPr>
        <w:t>though</w:t>
      </w:r>
      <w:r>
        <w:rPr>
          <w:spacing w:val="64"/>
          <w:w w:val="101"/>
        </w:rPr>
        <w:t xml:space="preserve"> </w:t>
      </w:r>
      <w:r>
        <w:rPr>
          <w:spacing w:val="1"/>
        </w:rPr>
        <w:t>the</w:t>
      </w:r>
      <w:r>
        <w:rPr>
          <w:spacing w:val="12"/>
        </w:rPr>
        <w:t xml:space="preserve"> </w:t>
      </w:r>
      <w:r>
        <w:rPr>
          <w:spacing w:val="1"/>
        </w:rPr>
        <w:t>number</w:t>
      </w:r>
      <w:r>
        <w:rPr>
          <w:spacing w:val="14"/>
        </w:rPr>
        <w:t xml:space="preserve"> </w:t>
      </w:r>
      <w:r>
        <w:rPr>
          <w:spacing w:val="1"/>
        </w:rPr>
        <w:t>of</w:t>
      </w:r>
      <w:r>
        <w:rPr>
          <w:spacing w:val="10"/>
        </w:rPr>
        <w:t xml:space="preserve"> </w:t>
      </w:r>
      <w:r>
        <w:rPr>
          <w:spacing w:val="1"/>
        </w:rPr>
        <w:t>posts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1"/>
        </w:rPr>
        <w:t>high</w:t>
      </w:r>
      <w:r>
        <w:rPr>
          <w:spacing w:val="13"/>
        </w:rPr>
        <w:t xml:space="preserve"> </w:t>
      </w:r>
      <w:r>
        <w:rPr>
          <w:spacing w:val="1"/>
        </w:rPr>
        <w:t>than</w:t>
      </w:r>
      <w:r>
        <w:rPr>
          <w:spacing w:val="12"/>
        </w:rPr>
        <w:t xml:space="preserve"> </w:t>
      </w:r>
      <w:r>
        <w:rPr>
          <w:spacing w:val="1"/>
        </w:rPr>
        <w:t>previous</w:t>
      </w:r>
      <w:r>
        <w:rPr>
          <w:spacing w:val="7"/>
        </w:rPr>
        <w:t xml:space="preserve"> </w:t>
      </w:r>
      <w:r>
        <w:rPr>
          <w:spacing w:val="1"/>
        </w:rPr>
        <w:t>years.</w:t>
      </w:r>
    </w:p>
    <w:p w14:paraId="15F67884" w14:textId="77777777" w:rsidR="00B00C28" w:rsidRDefault="00B00C28">
      <w:pPr>
        <w:spacing w:before="8"/>
        <w:rPr>
          <w:rFonts w:ascii="Arial" w:eastAsia="Arial" w:hAnsi="Arial" w:cs="Arial"/>
          <w:sz w:val="19"/>
          <w:szCs w:val="19"/>
        </w:rPr>
      </w:pPr>
    </w:p>
    <w:p w14:paraId="2B7A2543" w14:textId="77777777" w:rsidR="00B00C28" w:rsidRDefault="00916C09">
      <w:pPr>
        <w:pStyle w:val="BodyText"/>
        <w:spacing w:line="303" w:lineRule="auto"/>
        <w:ind w:right="100"/>
      </w:pPr>
      <w:r>
        <w:t>In</w:t>
      </w:r>
      <w:r>
        <w:rPr>
          <w:spacing w:val="15"/>
        </w:rPr>
        <w:t xml:space="preserve"> </w:t>
      </w:r>
      <w:r>
        <w:rPr>
          <w:spacing w:val="1"/>
        </w:rPr>
        <w:t>future</w:t>
      </w:r>
      <w:r>
        <w:rPr>
          <w:spacing w:val="15"/>
        </w:rPr>
        <w:t xml:space="preserve"> </w:t>
      </w:r>
      <w:r>
        <w:rPr>
          <w:spacing w:val="1"/>
        </w:rPr>
        <w:t>work,</w:t>
      </w:r>
      <w:r>
        <w:rPr>
          <w:spacing w:val="13"/>
        </w:rPr>
        <w:t xml:space="preserve"> </w:t>
      </w:r>
      <w:r>
        <w:rPr>
          <w:spacing w:val="-1"/>
        </w:rPr>
        <w:t>we</w:t>
      </w:r>
      <w:r>
        <w:rPr>
          <w:spacing w:val="15"/>
        </w:rPr>
        <w:t xml:space="preserve"> </w:t>
      </w:r>
      <w:r>
        <w:t>would</w:t>
      </w:r>
      <w:r>
        <w:rPr>
          <w:spacing w:val="15"/>
        </w:rPr>
        <w:t xml:space="preserve"> </w:t>
      </w:r>
      <w:r>
        <w:rPr>
          <w:spacing w:val="-1"/>
        </w:rPr>
        <w:t>like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1"/>
        </w:rPr>
        <w:t>present</w:t>
      </w:r>
      <w:r>
        <w:rPr>
          <w:spacing w:val="13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rPr>
          <w:spacing w:val="1"/>
        </w:rPr>
        <w:t>data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1"/>
        </w:rPr>
        <w:t>greater</w:t>
      </w:r>
      <w:r>
        <w:rPr>
          <w:spacing w:val="17"/>
        </w:rPr>
        <w:t xml:space="preserve"> </w:t>
      </w:r>
      <w:r>
        <w:t>detail,</w:t>
      </w:r>
      <w:r>
        <w:rPr>
          <w:spacing w:val="13"/>
        </w:rPr>
        <w:t xml:space="preserve"> </w:t>
      </w:r>
      <w:r>
        <w:rPr>
          <w:spacing w:val="1"/>
        </w:rPr>
        <w:t>for</w:t>
      </w:r>
      <w:r>
        <w:rPr>
          <w:spacing w:val="18"/>
        </w:rPr>
        <w:t xml:space="preserve"> </w:t>
      </w:r>
      <w:r>
        <w:rPr>
          <w:spacing w:val="1"/>
        </w:rPr>
        <w:t>example</w:t>
      </w:r>
      <w:r>
        <w:rPr>
          <w:spacing w:val="15"/>
        </w:rPr>
        <w:t xml:space="preserve"> </w:t>
      </w:r>
      <w:r>
        <w:rPr>
          <w:spacing w:val="1"/>
        </w:rPr>
        <w:t>by</w:t>
      </w:r>
      <w:r>
        <w:rPr>
          <w:spacing w:val="12"/>
        </w:rPr>
        <w:t xml:space="preserve"> </w:t>
      </w:r>
      <w:r>
        <w:t>using</w:t>
      </w:r>
      <w:r>
        <w:rPr>
          <w:spacing w:val="15"/>
        </w:rPr>
        <w:t xml:space="preserve"> </w:t>
      </w:r>
      <w:r>
        <w:rPr>
          <w:spacing w:val="1"/>
        </w:rPr>
        <w:t>box</w:t>
      </w:r>
      <w:r>
        <w:rPr>
          <w:spacing w:val="11"/>
        </w:rPr>
        <w:t xml:space="preserve"> </w:t>
      </w:r>
      <w:r>
        <w:rPr>
          <w:spacing w:val="1"/>
        </w:rPr>
        <w:t>and</w:t>
      </w:r>
      <w:r>
        <w:rPr>
          <w:spacing w:val="16"/>
        </w:rPr>
        <w:t xml:space="preserve"> </w:t>
      </w:r>
      <w:r>
        <w:t>whiskers</w:t>
      </w:r>
      <w:r>
        <w:rPr>
          <w:spacing w:val="11"/>
        </w:rPr>
        <w:t xml:space="preserve"> </w:t>
      </w:r>
      <w:r>
        <w:rPr>
          <w:spacing w:val="1"/>
        </w:rPr>
        <w:t>plots</w:t>
      </w:r>
      <w:r>
        <w:rPr>
          <w:spacing w:val="84"/>
          <w:w w:val="10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1"/>
        </w:rPr>
        <w:t>present</w:t>
      </w:r>
      <w:r>
        <w:rPr>
          <w:spacing w:val="10"/>
        </w:rPr>
        <w:t xml:space="preserve"> </w:t>
      </w:r>
      <w:r>
        <w:rPr>
          <w:spacing w:val="1"/>
        </w:rPr>
        <w:t>the</w:t>
      </w:r>
      <w:r>
        <w:rPr>
          <w:spacing w:val="11"/>
        </w:rPr>
        <w:t xml:space="preserve"> </w:t>
      </w:r>
      <w:r>
        <w:rPr>
          <w:spacing w:val="1"/>
        </w:rPr>
        <w:t>range</w:t>
      </w:r>
      <w:r>
        <w:rPr>
          <w:spacing w:val="12"/>
        </w:rPr>
        <w:t xml:space="preserve"> </w:t>
      </w:r>
      <w:r>
        <w:rPr>
          <w:spacing w:val="1"/>
        </w:rPr>
        <w:t>of</w:t>
      </w:r>
      <w:r>
        <w:rPr>
          <w:spacing w:val="9"/>
        </w:rPr>
        <w:t xml:space="preserve"> </w:t>
      </w:r>
      <w:r>
        <w:rPr>
          <w:spacing w:val="1"/>
        </w:rPr>
        <w:t>delays</w:t>
      </w:r>
      <w:r>
        <w:rPr>
          <w:spacing w:val="7"/>
        </w:rPr>
        <w:t xml:space="preserve"> </w:t>
      </w:r>
      <w:r>
        <w:rPr>
          <w:spacing w:val="1"/>
        </w:rPr>
        <w:t>and</w:t>
      </w:r>
      <w:r>
        <w:rPr>
          <w:spacing w:val="12"/>
        </w:rPr>
        <w:t xml:space="preserve"> </w:t>
      </w:r>
      <w:r>
        <w:rPr>
          <w:spacing w:val="1"/>
        </w:rPr>
        <w:t>by</w:t>
      </w:r>
      <w:r>
        <w:rPr>
          <w:spacing w:val="7"/>
        </w:rPr>
        <w:t xml:space="preserve"> </w:t>
      </w:r>
      <w:r>
        <w:rPr>
          <w:spacing w:val="1"/>
        </w:rPr>
        <w:t>providing</w:t>
      </w:r>
      <w:r>
        <w:rPr>
          <w:spacing w:val="12"/>
        </w:rPr>
        <w:t xml:space="preserve"> </w:t>
      </w:r>
      <w:r>
        <w:t>ways</w:t>
      </w:r>
      <w:r>
        <w:rPr>
          <w:spacing w:val="7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drill</w:t>
      </w:r>
      <w:r>
        <w:rPr>
          <w:spacing w:val="6"/>
        </w:rPr>
        <w:t xml:space="preserve"> </w:t>
      </w:r>
      <w:r>
        <w:t>into</w:t>
      </w:r>
      <w:r>
        <w:rPr>
          <w:spacing w:val="12"/>
        </w:rPr>
        <w:t xml:space="preserve"> </w:t>
      </w:r>
      <w:r>
        <w:rPr>
          <w:spacing w:val="1"/>
        </w:rPr>
        <w:t>the</w:t>
      </w:r>
      <w:r>
        <w:rPr>
          <w:spacing w:val="11"/>
        </w:rPr>
        <w:t xml:space="preserve"> </w:t>
      </w:r>
      <w:r>
        <w:rPr>
          <w:spacing w:val="1"/>
        </w:rPr>
        <w:t>data</w:t>
      </w:r>
      <w:r>
        <w:rPr>
          <w:spacing w:val="12"/>
        </w:rPr>
        <w:t xml:space="preserve"> </w:t>
      </w:r>
      <w:r>
        <w:rPr>
          <w:spacing w:val="1"/>
        </w:rPr>
        <w:t>and</w:t>
      </w:r>
      <w:r>
        <w:rPr>
          <w:spacing w:val="11"/>
        </w:rPr>
        <w:t xml:space="preserve"> </w:t>
      </w:r>
      <w:r>
        <w:rPr>
          <w:spacing w:val="1"/>
        </w:rPr>
        <w:t>explore</w:t>
      </w:r>
      <w:r>
        <w:rPr>
          <w:spacing w:val="12"/>
        </w:rPr>
        <w:t xml:space="preserve"> </w:t>
      </w:r>
      <w:r>
        <w:rPr>
          <w:spacing w:val="1"/>
        </w:rPr>
        <w:t>the</w:t>
      </w:r>
      <w:r>
        <w:rPr>
          <w:spacing w:val="12"/>
        </w:rPr>
        <w:t xml:space="preserve"> </w:t>
      </w:r>
      <w:r>
        <w:rPr>
          <w:spacing w:val="1"/>
        </w:rPr>
        <w:t>causes</w:t>
      </w:r>
      <w:r>
        <w:rPr>
          <w:spacing w:val="7"/>
        </w:rPr>
        <w:t xml:space="preserve"> </w:t>
      </w:r>
      <w:r>
        <w:rPr>
          <w:spacing w:val="1"/>
        </w:rPr>
        <w:t>of</w:t>
      </w:r>
      <w:r>
        <w:rPr>
          <w:spacing w:val="9"/>
        </w:rPr>
        <w:t xml:space="preserve"> </w:t>
      </w:r>
      <w:r>
        <w:rPr>
          <w:spacing w:val="1"/>
        </w:rPr>
        <w:t>delays.</w:t>
      </w:r>
    </w:p>
    <w:p w14:paraId="07F455DB" w14:textId="77777777" w:rsidR="00B00C28" w:rsidRDefault="00B00C28">
      <w:pPr>
        <w:spacing w:line="303" w:lineRule="auto"/>
        <w:sectPr w:rsidR="00B00C28">
          <w:headerReference w:type="default" r:id="rId12"/>
          <w:pgSz w:w="12220" w:h="15820"/>
          <w:pgMar w:top="380" w:right="420" w:bottom="280" w:left="380" w:header="0" w:footer="0" w:gutter="0"/>
          <w:cols w:space="720"/>
        </w:sectPr>
      </w:pPr>
    </w:p>
    <w:p w14:paraId="438E7638" w14:textId="77777777" w:rsidR="00B00C28" w:rsidRDefault="00B00C28">
      <w:pPr>
        <w:spacing w:before="3"/>
        <w:rPr>
          <w:rFonts w:ascii="Arial" w:eastAsia="Arial" w:hAnsi="Arial" w:cs="Arial"/>
          <w:sz w:val="6"/>
          <w:szCs w:val="6"/>
        </w:rPr>
      </w:pPr>
    </w:p>
    <w:p w14:paraId="4B5A1D02" w14:textId="77777777" w:rsidR="00B00C28" w:rsidRDefault="00916C09">
      <w:pPr>
        <w:spacing w:line="200" w:lineRule="atLeast"/>
        <w:ind w:left="149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27D179D2" wp14:editId="2A3B428F">
            <wp:extent cx="6221128" cy="42732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1128" cy="42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7A752" w14:textId="77777777" w:rsidR="00B00C28" w:rsidRDefault="00B00C28">
      <w:pPr>
        <w:spacing w:before="6"/>
        <w:rPr>
          <w:rFonts w:ascii="Arial" w:eastAsia="Arial" w:hAnsi="Arial" w:cs="Arial"/>
          <w:sz w:val="29"/>
          <w:szCs w:val="29"/>
        </w:rPr>
      </w:pPr>
    </w:p>
    <w:p w14:paraId="357AED93" w14:textId="3D057164" w:rsidR="00B00C28" w:rsidRDefault="00916C09">
      <w:pPr>
        <w:pStyle w:val="BodyText"/>
        <w:spacing w:before="75"/>
      </w:pPr>
      <w:r>
        <w:rPr>
          <w:spacing w:val="2"/>
        </w:rPr>
        <w:t>The</w:t>
      </w:r>
      <w:r>
        <w:rPr>
          <w:spacing w:val="1"/>
        </w:rPr>
        <w:t xml:space="preserve"> chart</w:t>
      </w:r>
      <w:r>
        <w:t xml:space="preserve"> </w:t>
      </w:r>
      <w:r>
        <w:rPr>
          <w:spacing w:val="1"/>
        </w:rPr>
        <w:t>below</w:t>
      </w:r>
      <w:r>
        <w:rPr>
          <w:spacing w:val="-3"/>
        </w:rPr>
        <w:t xml:space="preserve"> </w:t>
      </w:r>
      <w:ins w:id="44" w:author="Andrew Huff" w:date="2015-08-05T08:59:00Z">
        <w:r w:rsidR="009653E1">
          <w:rPr>
            <w:spacing w:val="-2"/>
          </w:rPr>
          <w:t xml:space="preserve">illustrates </w:t>
        </w:r>
      </w:ins>
      <w:del w:id="45" w:author="Andrew Huff" w:date="2015-08-05T08:59:00Z">
        <w:r w:rsidDel="009653E1">
          <w:delText>s</w:delText>
        </w:r>
        <w:r w:rsidDel="009653E1">
          <w:delText>h</w:delText>
        </w:r>
        <w:r w:rsidDel="009653E1">
          <w:delText>o</w:delText>
        </w:r>
        <w:r w:rsidDel="009653E1">
          <w:delText>w</w:delText>
        </w:r>
        <w:r w:rsidDel="009653E1">
          <w:delText>s</w:delText>
        </w:r>
        <w:r w:rsidDel="009653E1">
          <w:rPr>
            <w:spacing w:val="-2"/>
          </w:rPr>
          <w:delText xml:space="preserve"> </w:delText>
        </w:r>
      </w:del>
      <w:r>
        <w:rPr>
          <w:spacing w:val="1"/>
        </w:rPr>
        <w:t>only</w:t>
      </w:r>
      <w:r>
        <w:rPr>
          <w:spacing w:val="-2"/>
        </w:rPr>
        <w:t xml:space="preserve"> </w:t>
      </w:r>
      <w:r>
        <w:rPr>
          <w:spacing w:val="1"/>
        </w:rPr>
        <w:t>sources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1"/>
        </w:rPr>
        <w:t>50</w:t>
      </w:r>
      <w:r>
        <w:rPr>
          <w:spacing w:val="2"/>
        </w:rPr>
        <w:t xml:space="preserve"> </w:t>
      </w:r>
      <w:r>
        <w:rPr>
          <w:spacing w:val="1"/>
        </w:rPr>
        <w:t>or</w:t>
      </w:r>
      <w:r>
        <w:rPr>
          <w:spacing w:val="3"/>
        </w:rPr>
        <w:t xml:space="preserve"> </w:t>
      </w:r>
      <w:r>
        <w:rPr>
          <w:spacing w:val="2"/>
        </w:rPr>
        <w:t xml:space="preserve">more </w:t>
      </w:r>
      <w:r>
        <w:rPr>
          <w:spacing w:val="1"/>
        </w:rPr>
        <w:t>articles</w:t>
      </w:r>
      <w:r>
        <w:rPr>
          <w:spacing w:val="-2"/>
        </w:rPr>
        <w:t xml:space="preserve"> </w:t>
      </w:r>
      <w:r>
        <w:rPr>
          <w:spacing w:val="1"/>
        </w:rPr>
        <w:t>posted</w:t>
      </w:r>
      <w:r>
        <w:rPr>
          <w:spacing w:val="2"/>
        </w:rPr>
        <w:t xml:space="preserve"> </w:t>
      </w:r>
      <w:r>
        <w:rPr>
          <w:spacing w:val="1"/>
        </w:rPr>
        <w:t>on</w:t>
      </w:r>
      <w:r>
        <w:rPr>
          <w:spacing w:val="2"/>
        </w:rPr>
        <w:t xml:space="preserve"> </w:t>
      </w:r>
      <w:proofErr w:type="spellStart"/>
      <w:r>
        <w:t>ProMED­mail</w:t>
      </w:r>
      <w:proofErr w:type="spellEnd"/>
      <w:r>
        <w:t>.</w:t>
      </w:r>
    </w:p>
    <w:p w14:paraId="47F8F2C0" w14:textId="77777777" w:rsidR="00B00C28" w:rsidRDefault="00B00C28">
      <w:pPr>
        <w:sectPr w:rsidR="00B00C28">
          <w:headerReference w:type="default" r:id="rId14"/>
          <w:pgSz w:w="12220" w:h="15820"/>
          <w:pgMar w:top="380" w:right="480" w:bottom="280" w:left="380" w:header="0" w:footer="0" w:gutter="0"/>
          <w:cols w:space="720"/>
        </w:sectPr>
      </w:pPr>
    </w:p>
    <w:tbl>
      <w:tblPr>
        <w:tblW w:w="0" w:type="auto"/>
        <w:tblInd w:w="14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4"/>
        <w:gridCol w:w="1937"/>
        <w:gridCol w:w="1361"/>
        <w:gridCol w:w="1296"/>
      </w:tblGrid>
      <w:tr w:rsidR="00B00C28" w14:paraId="5490C8DB" w14:textId="77777777">
        <w:trPr>
          <w:trHeight w:hRule="exact" w:val="78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857B21" w14:textId="77777777" w:rsidR="00B00C28" w:rsidRDefault="00B00C28"/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D1707C" w14:textId="77777777" w:rsidR="00B00C28" w:rsidRDefault="00916C09">
            <w:pPr>
              <w:pStyle w:val="TableParagraph"/>
              <w:spacing w:before="87" w:line="303" w:lineRule="auto"/>
              <w:ind w:left="67" w:right="12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1"/>
              </w:rPr>
              <w:t>median</w:t>
            </w:r>
            <w:proofErr w:type="gramEnd"/>
            <w:r>
              <w:rPr>
                <w:rFonts w:ascii="Arial"/>
                <w:b/>
                <w:spacing w:val="20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delay</w:t>
            </w:r>
            <w:r>
              <w:rPr>
                <w:rFonts w:ascii="Arial"/>
                <w:b/>
                <w:spacing w:val="16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25"/>
                <w:w w:val="101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hours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D53A89" w14:textId="77777777" w:rsidR="00B00C28" w:rsidRDefault="00B00C28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14:paraId="2F336C6B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-1"/>
              </w:rPr>
              <w:t>mean</w:t>
            </w:r>
            <w:proofErr w:type="gramEnd"/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D305C2" w14:textId="77777777" w:rsidR="00B00C28" w:rsidRDefault="00916C09">
            <w:pPr>
              <w:pStyle w:val="TableParagraph"/>
              <w:spacing w:before="87" w:line="303" w:lineRule="auto"/>
              <w:ind w:left="67" w:right="94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1"/>
              </w:rPr>
              <w:t>number</w:t>
            </w:r>
            <w:proofErr w:type="gramEnd"/>
            <w:r>
              <w:rPr>
                <w:rFonts w:ascii="Arial"/>
                <w:b/>
                <w:spacing w:val="13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of</w:t>
            </w:r>
            <w:r>
              <w:rPr>
                <w:rFonts w:ascii="Arial"/>
                <w:b/>
                <w:spacing w:val="25"/>
                <w:w w:val="101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a</w:t>
            </w:r>
            <w:r>
              <w:rPr>
                <w:rFonts w:ascii="Arial"/>
                <w:b/>
                <w:spacing w:val="-8"/>
              </w:rPr>
              <w:t>r</w:t>
            </w:r>
            <w:r>
              <w:rPr>
                <w:rFonts w:ascii="Arial"/>
                <w:b/>
                <w:spacing w:val="4"/>
              </w:rPr>
              <w:t>t</w:t>
            </w:r>
            <w:r>
              <w:rPr>
                <w:rFonts w:ascii="Arial"/>
                <w:b/>
                <w:spacing w:val="1"/>
              </w:rPr>
              <w:t>i</w:t>
            </w:r>
            <w:r>
              <w:rPr>
                <w:rFonts w:ascii="Arial"/>
                <w:b/>
                <w:spacing w:val="2"/>
              </w:rPr>
              <w:t>c</w:t>
            </w:r>
            <w:r>
              <w:rPr>
                <w:rFonts w:ascii="Arial"/>
                <w:b/>
                <w:spacing w:val="1"/>
              </w:rPr>
              <w:t>l</w:t>
            </w:r>
            <w:r>
              <w:rPr>
                <w:rFonts w:ascii="Arial"/>
                <w:b/>
                <w:spacing w:val="2"/>
              </w:rPr>
              <w:t>e</w:t>
            </w:r>
            <w:r>
              <w:rPr>
                <w:rFonts w:ascii="Arial"/>
                <w:b/>
              </w:rPr>
              <w:t>s</w:t>
            </w:r>
          </w:p>
        </w:tc>
      </w:tr>
      <w:tr w:rsidR="00B00C28" w14:paraId="3DF4F496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764A2E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2"/>
              </w:rPr>
              <w:t>s</w:t>
            </w:r>
            <w:r>
              <w:rPr>
                <w:rFonts w:ascii="Arial"/>
                <w:b/>
                <w:spacing w:val="6"/>
              </w:rPr>
              <w:t>ou</w:t>
            </w:r>
            <w:r>
              <w:rPr>
                <w:rFonts w:ascii="Arial"/>
                <w:b/>
                <w:spacing w:val="-8"/>
              </w:rPr>
              <w:t>r</w:t>
            </w:r>
            <w:r>
              <w:rPr>
                <w:rFonts w:ascii="Arial"/>
                <w:b/>
                <w:spacing w:val="2"/>
              </w:rPr>
              <w:t>c</w:t>
            </w:r>
            <w:r>
              <w:rPr>
                <w:rFonts w:ascii="Arial"/>
                <w:b/>
              </w:rPr>
              <w:t>e</w:t>
            </w:r>
            <w:proofErr w:type="gramEnd"/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08B1A2" w14:textId="77777777" w:rsidR="00B00C28" w:rsidRDefault="00B00C28"/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937568" w14:textId="77777777" w:rsidR="00B00C28" w:rsidRDefault="00B00C28"/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0C03A7" w14:textId="77777777" w:rsidR="00B00C28" w:rsidRDefault="00B00C28"/>
        </w:tc>
      </w:tr>
      <w:tr w:rsidR="00B00C28" w14:paraId="303D32CA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57ECF0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News</w:t>
            </w:r>
            <w:r>
              <w:rPr>
                <w:rFonts w:ascii="Arial"/>
                <w:b/>
                <w:spacing w:val="18"/>
              </w:rPr>
              <w:t xml:space="preserve"> </w:t>
            </w:r>
            <w:r>
              <w:rPr>
                <w:rFonts w:ascii="Arial"/>
                <w:b/>
              </w:rPr>
              <w:t>media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29BA3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27.559722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D96963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67.859529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AC9E2F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95</w:t>
            </w:r>
          </w:p>
        </w:tc>
      </w:tr>
      <w:tr w:rsidR="00B00C28" w14:paraId="4D89FFC3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D22E53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Saudi</w:t>
            </w:r>
            <w:r>
              <w:rPr>
                <w:rFonts w:ascii="Arial"/>
                <w:b/>
                <w:spacing w:val="13"/>
              </w:rPr>
              <w:t xml:space="preserve"> </w:t>
            </w:r>
            <w:r>
              <w:rPr>
                <w:rFonts w:ascii="Arial"/>
                <w:b/>
              </w:rPr>
              <w:t>Arabia</w:t>
            </w:r>
            <w:r>
              <w:rPr>
                <w:rFonts w:ascii="Arial"/>
                <w:b/>
                <w:spacing w:val="15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Ministry</w:t>
            </w:r>
            <w:r>
              <w:rPr>
                <w:rFonts w:ascii="Arial"/>
                <w:b/>
                <w:spacing w:val="15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of</w:t>
            </w:r>
            <w:r>
              <w:rPr>
                <w:rFonts w:ascii="Arial"/>
                <w:b/>
                <w:spacing w:val="1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Health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47EFCF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27.674167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C7A0E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187.605080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73B8E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24</w:t>
            </w:r>
            <w:r>
              <w:rPr>
                <w:rFonts w:ascii="Arial"/>
              </w:rPr>
              <w:t>4</w:t>
            </w:r>
          </w:p>
        </w:tc>
      </w:tr>
      <w:tr w:rsidR="00B00C28" w14:paraId="463D2ED6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25C75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WHO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5E075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28.175556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4D46B0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130.189569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9DA7DB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2389</w:t>
            </w:r>
          </w:p>
        </w:tc>
      </w:tr>
      <w:tr w:rsidR="00B00C28" w14:paraId="3C01DAD6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3A9D03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Reuters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A64AB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28.833333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8C3088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82.175462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2EAF2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1956</w:t>
            </w:r>
          </w:p>
        </w:tc>
      </w:tr>
      <w:tr w:rsidR="00B00C28" w14:paraId="4176F994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3506A8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CNN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4D1660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29.296806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60355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132.105511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EA597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22</w:t>
            </w:r>
            <w:r>
              <w:rPr>
                <w:rFonts w:ascii="Arial"/>
              </w:rPr>
              <w:t>6</w:t>
            </w:r>
          </w:p>
        </w:tc>
      </w:tr>
      <w:tr w:rsidR="00B00C28" w14:paraId="1DD75AD8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518A52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1"/>
              </w:rPr>
              <w:t>Eurosurveillance</w:t>
            </w:r>
            <w:proofErr w:type="spellEnd"/>
            <w:r>
              <w:rPr>
                <w:rFonts w:ascii="Arial"/>
                <w:b/>
                <w:spacing w:val="31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Weekly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34205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30.925556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C88390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90.610129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6C17B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36</w:t>
            </w:r>
            <w:r>
              <w:rPr>
                <w:rFonts w:ascii="Arial"/>
              </w:rPr>
              <w:t>1</w:t>
            </w:r>
          </w:p>
        </w:tc>
      </w:tr>
      <w:tr w:rsidR="00B00C28" w14:paraId="4CB0D033" w14:textId="77777777">
        <w:trPr>
          <w:trHeight w:hRule="exact" w:val="78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C4D83F" w14:textId="77777777" w:rsidR="00B00C28" w:rsidRDefault="00916C09">
            <w:pPr>
              <w:pStyle w:val="TableParagraph"/>
              <w:spacing w:before="87" w:line="303" w:lineRule="auto"/>
              <w:ind w:left="67" w:right="9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GIDEON</w:t>
            </w:r>
            <w:r>
              <w:rPr>
                <w:rFonts w:ascii="Arial"/>
                <w:b/>
                <w:spacing w:val="13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(Global</w:t>
            </w:r>
            <w:r>
              <w:rPr>
                <w:rFonts w:ascii="Arial"/>
                <w:b/>
                <w:spacing w:val="18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Infectious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Disease</w:t>
            </w:r>
            <w:r>
              <w:rPr>
                <w:rFonts w:ascii="Arial"/>
                <w:b/>
                <w:spacing w:val="20"/>
              </w:rPr>
              <w:t xml:space="preserve"> </w:t>
            </w:r>
            <w:r>
              <w:rPr>
                <w:rFonts w:ascii="Arial"/>
                <w:b/>
              </w:rPr>
              <w:t>&amp;</w:t>
            </w:r>
            <w:r>
              <w:rPr>
                <w:rFonts w:ascii="Arial"/>
                <w:b/>
                <w:spacing w:val="34"/>
                <w:w w:val="101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Epidemiology</w:t>
            </w:r>
            <w:r>
              <w:rPr>
                <w:rFonts w:ascii="Arial"/>
                <w:b/>
                <w:spacing w:val="41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Network)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A8E98A" w14:textId="77777777" w:rsidR="00B00C28" w:rsidRDefault="00B00C28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14:paraId="4E142840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32.075278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590646" w14:textId="77777777" w:rsidR="00B00C28" w:rsidRDefault="00B00C28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14:paraId="5052A244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96.880469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27E7D8" w14:textId="77777777" w:rsidR="00B00C28" w:rsidRDefault="00B00C28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14:paraId="4EF5F47A" w14:textId="77777777" w:rsidR="00B00C28" w:rsidRDefault="00916C09">
            <w:pPr>
              <w:pStyle w:val="TableParagraph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87</w:t>
            </w:r>
          </w:p>
        </w:tc>
      </w:tr>
      <w:tr w:rsidR="00B00C28" w14:paraId="2CF44A2B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30133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2"/>
              </w:rPr>
              <w:t>Nando</w:t>
            </w:r>
            <w:proofErr w:type="spellEnd"/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</w:rPr>
              <w:t>Net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ED56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34.552222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2E1D92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42.733362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3150C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58</w:t>
            </w:r>
          </w:p>
        </w:tc>
      </w:tr>
      <w:tr w:rsidR="00B00C28" w14:paraId="0F9F93F0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CE1ABB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New</w:t>
            </w:r>
            <w:r>
              <w:rPr>
                <w:rFonts w:ascii="Arial"/>
                <w:b/>
                <w:spacing w:val="1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York</w:t>
            </w:r>
            <w:r>
              <w:rPr>
                <w:rFonts w:ascii="Arial"/>
                <w:b/>
                <w:spacing w:val="14"/>
              </w:rPr>
              <w:t xml:space="preserve"> </w:t>
            </w:r>
            <w:r>
              <w:rPr>
                <w:rFonts w:ascii="Arial"/>
                <w:b/>
              </w:rPr>
              <w:t>Times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E439DF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38.870556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8CF3DA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165.328102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73FC3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39</w:t>
            </w:r>
            <w:r>
              <w:rPr>
                <w:rFonts w:ascii="Arial"/>
              </w:rPr>
              <w:t>1</w:t>
            </w:r>
          </w:p>
        </w:tc>
      </w:tr>
      <w:tr w:rsidR="00B00C28" w14:paraId="34CAB817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FB1C60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Xinhua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</w:rPr>
              <w:t>News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Agency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7C85EF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40.000694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2B13C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156.752588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A310D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93</w:t>
            </w:r>
            <w:r>
              <w:rPr>
                <w:rFonts w:ascii="Arial"/>
              </w:rPr>
              <w:t>6</w:t>
            </w:r>
          </w:p>
        </w:tc>
      </w:tr>
      <w:tr w:rsidR="00B00C28" w14:paraId="4852CCBA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0520F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...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CEC966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...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1118D4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...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F287DB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...</w:t>
            </w:r>
          </w:p>
        </w:tc>
      </w:tr>
      <w:tr w:rsidR="00B00C28" w14:paraId="363F9B8E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84D230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3"/>
              </w:rPr>
              <w:t>The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Global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Dispatch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80546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61.479444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1D804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82.573354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38F5EF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53</w:t>
            </w:r>
          </w:p>
        </w:tc>
      </w:tr>
      <w:tr w:rsidR="00B00C28" w14:paraId="62088880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3F663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3"/>
              </w:rPr>
              <w:t>The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</w:rPr>
              <w:t>Horse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41E8D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62.129444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8F0A53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361.186676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8BFA2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61</w:t>
            </w:r>
          </w:p>
        </w:tc>
      </w:tr>
      <w:tr w:rsidR="00B00C28" w14:paraId="01CC9B02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698AA3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UN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F87DE1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64.004722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022BE2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131.420316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5A3C6A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32</w:t>
            </w:r>
            <w:r>
              <w:rPr>
                <w:rFonts w:ascii="Arial"/>
              </w:rPr>
              <w:t>3</w:t>
            </w:r>
          </w:p>
        </w:tc>
      </w:tr>
      <w:tr w:rsidR="00B00C28" w14:paraId="2B3D9B9D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634FCE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3"/>
              </w:rPr>
              <w:t>Los</w:t>
            </w:r>
            <w:r>
              <w:rPr>
                <w:rFonts w:ascii="Arial"/>
                <w:b/>
                <w:spacing w:val="20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Angeles</w:t>
            </w:r>
            <w:r>
              <w:rPr>
                <w:rFonts w:ascii="Arial"/>
                <w:b/>
                <w:spacing w:val="20"/>
              </w:rPr>
              <w:t xml:space="preserve"> </w:t>
            </w:r>
            <w:r>
              <w:rPr>
                <w:rFonts w:ascii="Arial"/>
                <w:b/>
              </w:rPr>
              <w:t>Times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F94E8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64.371250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4686D4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80.341314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AF6188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52</w:t>
            </w:r>
          </w:p>
        </w:tc>
      </w:tr>
      <w:tr w:rsidR="00B00C28" w14:paraId="2E3930EE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879D84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3"/>
              </w:rPr>
              <w:t>The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Hindu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B2B5BB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64.769583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F2AC9C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122.453762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D4C93E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11</w:t>
            </w:r>
            <w:r>
              <w:rPr>
                <w:rFonts w:ascii="Arial"/>
              </w:rPr>
              <w:t>6</w:t>
            </w:r>
          </w:p>
        </w:tc>
      </w:tr>
      <w:tr w:rsidR="00B00C28" w14:paraId="6D35F1A6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16F96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Radio</w:t>
            </w:r>
            <w:r>
              <w:rPr>
                <w:rFonts w:ascii="Arial"/>
                <w:b/>
                <w:spacing w:val="32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2"/>
              </w:rPr>
              <w:t>Dabanga</w:t>
            </w:r>
            <w:proofErr w:type="spellEnd"/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6A76DB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67.045556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5E56E6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88.195146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3876E5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57</w:t>
            </w:r>
          </w:p>
        </w:tc>
      </w:tr>
      <w:tr w:rsidR="00B00C28" w14:paraId="1C7106D3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8471E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Outbreak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</w:rPr>
              <w:t>News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3"/>
              </w:rPr>
              <w:t>Today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137E6A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68.581111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E5A93B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403.804639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9A3F0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2"/>
              </w:rPr>
              <w:t>12</w:t>
            </w:r>
            <w:r>
              <w:rPr>
                <w:rFonts w:ascii="Arial"/>
              </w:rPr>
              <w:t>3</w:t>
            </w:r>
          </w:p>
        </w:tc>
      </w:tr>
      <w:tr w:rsidR="00B00C28" w14:paraId="2FD4AC04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1F9C3A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2"/>
              </w:rPr>
              <w:t>Angola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Press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9332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77.000000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ECA0C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112.460374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E10049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72</w:t>
            </w:r>
          </w:p>
        </w:tc>
      </w:tr>
      <w:tr w:rsidR="00B00C28" w14:paraId="3B3B3151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D7D17A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3"/>
              </w:rPr>
              <w:t>Thanh</w:t>
            </w:r>
            <w:proofErr w:type="spellEnd"/>
            <w:r>
              <w:rPr>
                <w:rFonts w:ascii="Arial"/>
                <w:b/>
                <w:spacing w:val="21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Nien</w:t>
            </w:r>
            <w:proofErr w:type="spellEnd"/>
            <w:r>
              <w:rPr>
                <w:rFonts w:ascii="Arial"/>
                <w:b/>
                <w:spacing w:val="21"/>
              </w:rPr>
              <w:t xml:space="preserve"> </w:t>
            </w:r>
            <w:r>
              <w:rPr>
                <w:rFonts w:ascii="Arial"/>
                <w:b/>
              </w:rPr>
              <w:t>News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8BEC64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85.002500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F8A592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120.168620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F4CBCD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66</w:t>
            </w:r>
          </w:p>
        </w:tc>
      </w:tr>
      <w:tr w:rsidR="00B00C28" w14:paraId="14CE42E4" w14:textId="77777777">
        <w:trPr>
          <w:trHeight w:hRule="exact" w:val="464"/>
        </w:trPr>
        <w:tc>
          <w:tcPr>
            <w:tcW w:w="5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DFD2F4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Prensa</w:t>
            </w:r>
            <w:proofErr w:type="spellEnd"/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2"/>
              </w:rPr>
              <w:t>Latina</w:t>
            </w:r>
          </w:p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ACD55F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97.470278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828B96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110.632739</w:t>
            </w:r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31A687" w14:textId="77777777" w:rsidR="00B00C28" w:rsidRDefault="00916C09">
            <w:pPr>
              <w:pStyle w:val="TableParagraph"/>
              <w:spacing w:before="87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65</w:t>
            </w:r>
          </w:p>
        </w:tc>
      </w:tr>
    </w:tbl>
    <w:p w14:paraId="47E8E0FF" w14:textId="77777777" w:rsidR="00B00C28" w:rsidRDefault="00B00C28">
      <w:pPr>
        <w:rPr>
          <w:rFonts w:ascii="Arial" w:eastAsia="Arial" w:hAnsi="Arial" w:cs="Arial"/>
          <w:sz w:val="15"/>
          <w:szCs w:val="15"/>
        </w:rPr>
      </w:pPr>
    </w:p>
    <w:p w14:paraId="4C0C6B01" w14:textId="77777777" w:rsidR="00B00C28" w:rsidRDefault="00916C09">
      <w:pPr>
        <w:pStyle w:val="BodyText"/>
        <w:spacing w:before="75"/>
        <w:ind w:left="1500"/>
      </w:pPr>
      <w:r>
        <w:rPr>
          <w:spacing w:val="1"/>
        </w:rPr>
        <w:t>44</w:t>
      </w:r>
      <w:r>
        <w:rPr>
          <w:spacing w:val="10"/>
        </w:rPr>
        <w:t xml:space="preserve"> </w:t>
      </w:r>
      <w:r>
        <w:rPr>
          <w:spacing w:val="1"/>
        </w:rPr>
        <w:t>rows</w:t>
      </w:r>
      <w:r>
        <w:rPr>
          <w:spacing w:val="6"/>
        </w:rPr>
        <w:t xml:space="preserve"> </w:t>
      </w:r>
      <w:r>
        <w:t>×</w:t>
      </w:r>
      <w:r>
        <w:rPr>
          <w:spacing w:val="5"/>
        </w:rPr>
        <w:t xml:space="preserve"> </w:t>
      </w:r>
      <w:r>
        <w:t>3</w:t>
      </w:r>
      <w:r>
        <w:rPr>
          <w:spacing w:val="10"/>
        </w:rPr>
        <w:t xml:space="preserve"> </w:t>
      </w:r>
      <w:r>
        <w:rPr>
          <w:spacing w:val="1"/>
        </w:rPr>
        <w:t>columns</w:t>
      </w:r>
    </w:p>
    <w:p w14:paraId="1371F370" w14:textId="77777777" w:rsidR="00B00C28" w:rsidRDefault="00B00C28">
      <w:pPr>
        <w:rPr>
          <w:rFonts w:ascii="Arial" w:eastAsia="Arial" w:hAnsi="Arial" w:cs="Arial"/>
          <w:sz w:val="20"/>
          <w:szCs w:val="20"/>
        </w:rPr>
      </w:pPr>
    </w:p>
    <w:p w14:paraId="1594BCA6" w14:textId="77777777" w:rsidR="00B00C28" w:rsidRDefault="00B00C28">
      <w:pPr>
        <w:rPr>
          <w:rFonts w:ascii="Arial" w:eastAsia="Arial" w:hAnsi="Arial" w:cs="Arial"/>
        </w:rPr>
      </w:pPr>
    </w:p>
    <w:p w14:paraId="0615DF2F" w14:textId="77777777" w:rsidR="00B00C28" w:rsidRDefault="00916C09">
      <w:pPr>
        <w:pStyle w:val="BodyText"/>
      </w:pPr>
      <w:proofErr w:type="gramStart"/>
      <w:r>
        <w:rPr>
          <w:spacing w:val="-1"/>
        </w:rPr>
        <w:t>Posts</w:t>
      </w:r>
      <w:r>
        <w:rPr>
          <w:spacing w:val="10"/>
        </w:rPr>
        <w:t xml:space="preserve"> </w:t>
      </w:r>
      <w:r>
        <w:rPr>
          <w:spacing w:val="1"/>
        </w:rPr>
        <w:t>from</w:t>
      </w:r>
      <w:r>
        <w:rPr>
          <w:spacing w:val="17"/>
        </w:rPr>
        <w:t xml:space="preserve"> </w:t>
      </w:r>
      <w:r>
        <w:rPr>
          <w:spacing w:val="1"/>
        </w:rPr>
        <w:t>the</w:t>
      </w:r>
      <w:r>
        <w:rPr>
          <w:spacing w:val="15"/>
        </w:rPr>
        <w:t xml:space="preserve"> </w:t>
      </w:r>
      <w:r>
        <w:rPr>
          <w:spacing w:val="1"/>
        </w:rPr>
        <w:t>source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rPr>
          <w:spacing w:val="1"/>
        </w:rPr>
        <w:t>the</w:t>
      </w:r>
      <w:r>
        <w:rPr>
          <w:spacing w:val="15"/>
        </w:rPr>
        <w:t xml:space="preserve"> </w:t>
      </w:r>
      <w:r>
        <w:rPr>
          <w:spacing w:val="1"/>
        </w:rPr>
        <w:t>greatest</w:t>
      </w:r>
      <w:r>
        <w:rPr>
          <w:spacing w:val="12"/>
        </w:rPr>
        <w:t xml:space="preserve"> </w:t>
      </w:r>
      <w:r>
        <w:rPr>
          <w:spacing w:val="1"/>
        </w:rPr>
        <w:t>median</w:t>
      </w:r>
      <w:r>
        <w:rPr>
          <w:spacing w:val="15"/>
        </w:rPr>
        <w:t xml:space="preserve"> </w:t>
      </w:r>
      <w:r>
        <w:rPr>
          <w:spacing w:val="1"/>
        </w:rPr>
        <w:t>delay</w:t>
      </w:r>
      <w:r>
        <w:rPr>
          <w:spacing w:val="11"/>
        </w:rPr>
        <w:t xml:space="preserve"> </w:t>
      </w:r>
      <w:r>
        <w:rPr>
          <w:spacing w:val="1"/>
        </w:rPr>
        <w:t>(</w:t>
      </w:r>
      <w:proofErr w:type="spellStart"/>
      <w:r>
        <w:rPr>
          <w:spacing w:val="1"/>
        </w:rPr>
        <w:t>Prensa</w:t>
      </w:r>
      <w:proofErr w:type="spellEnd"/>
      <w:r>
        <w:rPr>
          <w:spacing w:val="15"/>
        </w:rPr>
        <w:t xml:space="preserve"> </w:t>
      </w:r>
      <w:r>
        <w:rPr>
          <w:spacing w:val="1"/>
        </w:rPr>
        <w:t>Latina).</w:t>
      </w:r>
      <w:proofErr w:type="gramEnd"/>
    </w:p>
    <w:p w14:paraId="101FCE5E" w14:textId="77777777" w:rsidR="00B00C28" w:rsidRDefault="00B00C28">
      <w:pPr>
        <w:sectPr w:rsidR="00B00C28">
          <w:headerReference w:type="default" r:id="rId15"/>
          <w:pgSz w:w="12220" w:h="15820"/>
          <w:pgMar w:top="460" w:right="480" w:bottom="280" w:left="380" w:header="265" w:footer="0" w:gutter="0"/>
          <w:pgNumType w:start="32"/>
          <w:cols w:space="720"/>
        </w:sectPr>
      </w:pPr>
    </w:p>
    <w:tbl>
      <w:tblPr>
        <w:tblW w:w="0" w:type="auto"/>
        <w:tblInd w:w="12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5266"/>
        <w:gridCol w:w="1393"/>
      </w:tblGrid>
      <w:tr w:rsidR="00B00C28" w14:paraId="2EB0E9E9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3C99C8" w14:textId="77777777" w:rsidR="00B00C28" w:rsidRDefault="00B00C28"/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E458E2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b/>
                <w:spacing w:val="1"/>
              </w:rPr>
              <w:t>link</w:t>
            </w:r>
            <w:proofErr w:type="gramEnd"/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32BE07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proofErr w:type="spellStart"/>
            <w:proofErr w:type="gramStart"/>
            <w:r>
              <w:rPr>
                <w:rFonts w:ascii="Arial"/>
                <w:b/>
                <w:spacing w:val="1"/>
              </w:rPr>
              <w:t>delayHours</w:t>
            </w:r>
            <w:proofErr w:type="spellEnd"/>
            <w:proofErr w:type="gramEnd"/>
          </w:p>
        </w:tc>
      </w:tr>
      <w:tr w:rsidR="00B00C28" w14:paraId="0064F588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0A618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0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4CD96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16">
              <w:r>
                <w:rPr>
                  <w:rFonts w:ascii="Arial"/>
                  <w:spacing w:val="1"/>
                </w:rPr>
                <w:t>http://www.promedmail.org/direct.php?id=14438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3E12D2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432.000556</w:t>
            </w:r>
          </w:p>
        </w:tc>
      </w:tr>
      <w:tr w:rsidR="00B00C28" w14:paraId="039B064F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2C23F8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6CB877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17">
              <w:r>
                <w:rPr>
                  <w:rFonts w:ascii="Arial"/>
                  <w:spacing w:val="1"/>
                </w:rPr>
                <w:t>http://www.promedmail.org/direct.php?id=316957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ED6726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335.</w:t>
            </w:r>
            <w:r>
              <w:rPr>
                <w:rFonts w:ascii="Arial"/>
                <w:spacing w:val="1"/>
              </w:rPr>
              <w:t>001389</w:t>
            </w:r>
          </w:p>
        </w:tc>
      </w:tr>
      <w:tr w:rsidR="00B00C28" w14:paraId="7389A243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4DAE9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2F7892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18">
              <w:r>
                <w:rPr>
                  <w:rFonts w:ascii="Arial"/>
                  <w:spacing w:val="1"/>
                </w:rPr>
                <w:t>http://www.promedmail.org/direct.php?id=2746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316F5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316.000000</w:t>
            </w:r>
          </w:p>
        </w:tc>
      </w:tr>
      <w:tr w:rsidR="00B00C28" w14:paraId="0FE2BCA6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22EAFD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9DAF20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19">
              <w:r>
                <w:rPr>
                  <w:rFonts w:ascii="Arial"/>
                  <w:spacing w:val="1"/>
                </w:rPr>
                <w:t>http://www.promedmail.org/direct.php?id=1182070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540F7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252.2472</w:t>
            </w:r>
            <w:r>
              <w:rPr>
                <w:rFonts w:ascii="Arial"/>
                <w:spacing w:val="1"/>
              </w:rPr>
              <w:t>22</w:t>
            </w:r>
          </w:p>
        </w:tc>
      </w:tr>
      <w:tr w:rsidR="00B00C28" w14:paraId="790EEFA1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6BF36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65EB72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0">
              <w:r>
                <w:rPr>
                  <w:rFonts w:ascii="Arial"/>
                  <w:spacing w:val="1"/>
                </w:rPr>
                <w:t>http://www.promedmail.org/direct.php?id=3249609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064842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195.056667</w:t>
            </w:r>
          </w:p>
        </w:tc>
      </w:tr>
      <w:tr w:rsidR="00B00C28" w14:paraId="0129A48F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0BE3A8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5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297AB9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1">
              <w:r>
                <w:rPr>
                  <w:rFonts w:ascii="Arial"/>
                  <w:spacing w:val="1"/>
                </w:rPr>
                <w:t>http://www.promedmail.org/direct.php?id=616798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55EB1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194.001111</w:t>
            </w:r>
          </w:p>
        </w:tc>
      </w:tr>
      <w:tr w:rsidR="00B00C28" w14:paraId="4B50C8C0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9AC071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6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D57543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2">
              <w:r>
                <w:rPr>
                  <w:rFonts w:ascii="Arial"/>
                  <w:spacing w:val="1"/>
                </w:rPr>
                <w:t>http://www.promedmail.org/direct.php?id=316957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0051D8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191.001389</w:t>
            </w:r>
          </w:p>
        </w:tc>
      </w:tr>
      <w:tr w:rsidR="00B00C28" w14:paraId="0841BA79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323C32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3C5130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3">
              <w:r>
                <w:rPr>
                  <w:rFonts w:ascii="Arial"/>
                  <w:spacing w:val="1"/>
                </w:rPr>
                <w:t>http://www.promedmail.org/direct.php?id=2499421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035E33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171.671111</w:t>
            </w:r>
          </w:p>
        </w:tc>
      </w:tr>
      <w:tr w:rsidR="00B00C28" w14:paraId="75257F4A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9B75AB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8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FE066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4">
              <w:r>
                <w:rPr>
                  <w:rFonts w:ascii="Arial"/>
                  <w:spacing w:val="1"/>
                </w:rPr>
                <w:t>http://www.promedmail.org/direct.php?id=30982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494D40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166.002500</w:t>
            </w:r>
          </w:p>
        </w:tc>
      </w:tr>
      <w:tr w:rsidR="00B00C28" w14:paraId="109C4C5A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914194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9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8DA2C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5">
              <w:r>
                <w:rPr>
                  <w:rFonts w:ascii="Arial"/>
                  <w:spacing w:val="1"/>
                </w:rPr>
                <w:t>http://www.promedmail.org/direct.php?id=27838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ABA31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164.002500</w:t>
            </w:r>
          </w:p>
        </w:tc>
      </w:tr>
      <w:tr w:rsidR="00B00C28" w14:paraId="643CB669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29C580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...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8AB12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...</w:t>
            </w:r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BB8726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...</w:t>
            </w:r>
          </w:p>
        </w:tc>
      </w:tr>
      <w:tr w:rsidR="00B00C28" w14:paraId="7338B30F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2ED2D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55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5BE6F1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6">
              <w:r>
                <w:rPr>
                  <w:rFonts w:ascii="Arial"/>
                  <w:spacing w:val="1"/>
                </w:rPr>
                <w:t>http://www.promedmail.org/direct.php?id=2969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B754AF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52.000000</w:t>
            </w:r>
          </w:p>
        </w:tc>
      </w:tr>
      <w:tr w:rsidR="00B00C28" w14:paraId="04D06B4A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3A3F7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56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A152D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7">
              <w:r>
                <w:rPr>
                  <w:rFonts w:ascii="Arial"/>
                  <w:spacing w:val="1"/>
                </w:rPr>
                <w:t>http://www.promedmail.org/direct.php?id</w:t>
              </w:r>
              <w:r>
                <w:rPr>
                  <w:rFonts w:ascii="Arial"/>
                  <w:spacing w:val="1"/>
                </w:rPr>
                <w:t>=429324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F37B5C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51.833333</w:t>
            </w:r>
          </w:p>
        </w:tc>
      </w:tr>
      <w:tr w:rsidR="00B00C28" w14:paraId="373969CB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B0BAD1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57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FBC1F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8">
              <w:r>
                <w:rPr>
                  <w:rFonts w:ascii="Arial"/>
                  <w:spacing w:val="1"/>
                </w:rPr>
                <w:t>http://www.promedmail.org/direct.php?id=1553832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4CD2A1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45.740833</w:t>
            </w:r>
          </w:p>
        </w:tc>
      </w:tr>
      <w:tr w:rsidR="00B00C28" w14:paraId="4A83D80D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9C5B9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58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72E807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29">
              <w:r>
                <w:rPr>
                  <w:rFonts w:ascii="Arial"/>
                  <w:spacing w:val="1"/>
                </w:rPr>
                <w:t>http://www.promedmail.org/direct.php?i</w:t>
              </w:r>
              <w:r>
                <w:rPr>
                  <w:rFonts w:ascii="Arial"/>
                  <w:spacing w:val="1"/>
                </w:rPr>
                <w:t>d=1142303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3C4084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43.775000</w:t>
            </w:r>
          </w:p>
        </w:tc>
      </w:tr>
      <w:tr w:rsidR="00B00C28" w14:paraId="4F0AF475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044B3B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59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C6EE7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30">
              <w:r>
                <w:rPr>
                  <w:rFonts w:ascii="Arial"/>
                  <w:spacing w:val="1"/>
                </w:rPr>
                <w:t>http://www.promedmail.org/direct.php?id=1251636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B7823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41.705556</w:t>
            </w:r>
          </w:p>
        </w:tc>
      </w:tr>
      <w:tr w:rsidR="00B00C28" w14:paraId="46E83B3F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511819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60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1670F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31">
              <w:r>
                <w:rPr>
                  <w:rFonts w:ascii="Arial"/>
                  <w:spacing w:val="1"/>
                </w:rPr>
                <w:t>http://www.promedmail.org/direct.php?id=2746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F98820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28.000000</w:t>
            </w:r>
          </w:p>
        </w:tc>
      </w:tr>
      <w:tr w:rsidR="00B00C28" w14:paraId="4C0CD4B6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35B108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61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D5753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32">
              <w:r>
                <w:rPr>
                  <w:rFonts w:ascii="Arial"/>
                  <w:spacing w:val="1"/>
                </w:rPr>
                <w:t>http://www.promedmail.org/direct.php?id=2207525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FFB698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27.833333</w:t>
            </w:r>
          </w:p>
        </w:tc>
      </w:tr>
      <w:tr w:rsidR="00B00C28" w14:paraId="248E7496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492EBF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62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932D0D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33">
              <w:r>
                <w:rPr>
                  <w:rFonts w:ascii="Arial"/>
                  <w:spacing w:val="1"/>
                </w:rPr>
                <w:t>h</w:t>
              </w:r>
              <w:r>
                <w:rPr>
                  <w:rFonts w:ascii="Arial"/>
                  <w:spacing w:val="1"/>
                </w:rPr>
                <w:t>ttp://www.promedmail.org/direct.php?id=2207527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34397E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27.833333</w:t>
            </w:r>
          </w:p>
        </w:tc>
      </w:tr>
      <w:tr w:rsidR="00B00C28" w14:paraId="415A006E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1B61DB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63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85CD5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34">
              <w:r>
                <w:rPr>
                  <w:rFonts w:ascii="Arial"/>
                  <w:spacing w:val="1"/>
                </w:rPr>
                <w:t>http://www.promedmail.org/direct.php?id=555233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23B16A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26.000833</w:t>
            </w:r>
          </w:p>
        </w:tc>
      </w:tr>
      <w:tr w:rsidR="00B00C28" w14:paraId="4F74A272" w14:textId="77777777">
        <w:trPr>
          <w:trHeight w:hRule="exact" w:val="464"/>
        </w:trPr>
        <w:tc>
          <w:tcPr>
            <w:tcW w:w="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CF5C6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64</w:t>
            </w:r>
          </w:p>
        </w:tc>
        <w:tc>
          <w:tcPr>
            <w:tcW w:w="5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185FC4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hyperlink r:id="rId35">
              <w:r>
                <w:rPr>
                  <w:rFonts w:ascii="Arial"/>
                  <w:spacing w:val="1"/>
                </w:rPr>
                <w:t>http://www.promedmail.org/direct.php?id=1606529</w:t>
              </w:r>
            </w:hyperlink>
          </w:p>
        </w:tc>
        <w:tc>
          <w:tcPr>
            <w:tcW w:w="1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1EAA35" w14:textId="77777777" w:rsidR="00B00C28" w:rsidRDefault="00916C09">
            <w:pPr>
              <w:pStyle w:val="TableParagraph"/>
              <w:spacing w:before="88"/>
              <w:ind w:left="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19.837500</w:t>
            </w:r>
          </w:p>
        </w:tc>
      </w:tr>
    </w:tbl>
    <w:p w14:paraId="4888DE88" w14:textId="77777777" w:rsidR="00B00C28" w:rsidRDefault="00B00C28">
      <w:pPr>
        <w:spacing w:before="1"/>
        <w:rPr>
          <w:rFonts w:ascii="Arial" w:eastAsia="Arial" w:hAnsi="Arial" w:cs="Arial"/>
          <w:sz w:val="15"/>
          <w:szCs w:val="15"/>
        </w:rPr>
      </w:pPr>
    </w:p>
    <w:p w14:paraId="45CDEF8E" w14:textId="77777777" w:rsidR="00B00C28" w:rsidRDefault="00916C09">
      <w:pPr>
        <w:pStyle w:val="BodyText"/>
        <w:spacing w:before="75"/>
        <w:ind w:left="1280"/>
      </w:pPr>
      <w:r>
        <w:rPr>
          <w:spacing w:val="1"/>
        </w:rPr>
        <w:t>65</w:t>
      </w:r>
      <w:r>
        <w:rPr>
          <w:spacing w:val="10"/>
        </w:rPr>
        <w:t xml:space="preserve"> </w:t>
      </w:r>
      <w:r>
        <w:rPr>
          <w:spacing w:val="1"/>
        </w:rPr>
        <w:t>rows</w:t>
      </w:r>
      <w:r>
        <w:rPr>
          <w:spacing w:val="6"/>
        </w:rPr>
        <w:t xml:space="preserve"> </w:t>
      </w:r>
      <w:r>
        <w:t>×</w:t>
      </w:r>
      <w:r>
        <w:rPr>
          <w:spacing w:val="5"/>
        </w:rPr>
        <w:t xml:space="preserve"> </w:t>
      </w:r>
      <w:r>
        <w:t>2</w:t>
      </w:r>
      <w:r>
        <w:rPr>
          <w:spacing w:val="10"/>
        </w:rPr>
        <w:t xml:space="preserve"> </w:t>
      </w:r>
      <w:r>
        <w:rPr>
          <w:spacing w:val="1"/>
        </w:rPr>
        <w:t>columns</w:t>
      </w:r>
    </w:p>
    <w:p w14:paraId="086C06DC" w14:textId="77777777" w:rsidR="00B00C28" w:rsidRDefault="00B00C28">
      <w:pPr>
        <w:sectPr w:rsidR="00B00C28">
          <w:pgSz w:w="12220" w:h="15820"/>
          <w:pgMar w:top="460" w:right="1720" w:bottom="280" w:left="600" w:header="265" w:footer="0" w:gutter="0"/>
          <w:cols w:space="720"/>
        </w:sectPr>
      </w:pPr>
    </w:p>
    <w:p w14:paraId="334FEB75" w14:textId="77777777" w:rsidR="00B00C28" w:rsidRDefault="00916C09">
      <w:pPr>
        <w:pStyle w:val="Heading2"/>
        <w:spacing w:before="38"/>
        <w:rPr>
          <w:b w:val="0"/>
          <w:bCs w:val="0"/>
        </w:rPr>
      </w:pPr>
      <w:r>
        <w:rPr>
          <w:spacing w:val="-3"/>
        </w:rPr>
        <w:t>Take</w:t>
      </w:r>
      <w:r>
        <w:rPr>
          <w:spacing w:val="-10"/>
        </w:rPr>
        <w:t>­</w:t>
      </w:r>
      <w:r>
        <w:rPr>
          <w:spacing w:val="-3"/>
        </w:rPr>
        <w:t>aways</w:t>
      </w:r>
    </w:p>
    <w:p w14:paraId="1C08B090" w14:textId="77777777" w:rsidR="00B00C28" w:rsidRDefault="00B00C2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14:paraId="146A3B9D" w14:textId="77777777" w:rsidR="00B00C28" w:rsidRDefault="00916C09">
      <w:pPr>
        <w:pStyle w:val="BodyText"/>
        <w:spacing w:before="75" w:line="303" w:lineRule="auto"/>
        <w:ind w:left="561" w:right="199"/>
      </w:pPr>
      <w:r>
        <w:pict w14:anchorId="3E75368D">
          <v:group id="_x0000_s1030" style="position:absolute;left:0;text-align:left;margin-left:35.45pt;margin-top:9.4pt;width:3.15pt;height:3.05pt;z-index:251661824;mso-position-horizontal-relative:page" coordorigin="710,188" coordsize="63,61">
            <v:shape id="_x0000_s1031" style="position:absolute;left:710;top:188;width:63;height:61" coordorigin="710,188" coordsize="63,61" path="m747,249l721,244,710,229,713,202,725,188,754,190,768,200,772,217,766,239,747,249xe" fillcolor="black" stroked="f">
              <v:path arrowok="t"/>
            </v:shape>
            <w10:wrap anchorx="page"/>
          </v:group>
        </w:pict>
      </w:r>
      <w:r>
        <w:t>Checking</w:t>
      </w:r>
      <w:r>
        <w:rPr>
          <w:spacing w:val="13"/>
        </w:rPr>
        <w:t xml:space="preserve"> </w:t>
      </w:r>
      <w:r>
        <w:rPr>
          <w:spacing w:val="1"/>
        </w:rPr>
        <w:t>for</w:t>
      </w:r>
      <w:r>
        <w:rPr>
          <w:spacing w:val="17"/>
        </w:rPr>
        <w:t xml:space="preserve"> </w:t>
      </w:r>
      <w:r>
        <w:rPr>
          <w:spacing w:val="1"/>
        </w:rPr>
        <w:t>reports</w:t>
      </w:r>
      <w:r>
        <w:rPr>
          <w:spacing w:val="9"/>
        </w:rPr>
        <w:t xml:space="preserve"> </w:t>
      </w:r>
      <w:r>
        <w:rPr>
          <w:spacing w:val="1"/>
        </w:rPr>
        <w:t>from</w:t>
      </w:r>
      <w:r>
        <w:rPr>
          <w:spacing w:val="16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rPr>
          <w:spacing w:val="1"/>
        </w:rPr>
        <w:t>sources</w:t>
      </w:r>
      <w:r>
        <w:rPr>
          <w:spacing w:val="10"/>
        </w:rPr>
        <w:t xml:space="preserve"> </w:t>
      </w:r>
      <w:r>
        <w:rPr>
          <w:spacing w:val="1"/>
        </w:rPr>
        <w:t>at</w:t>
      </w:r>
      <w:r>
        <w:rPr>
          <w:spacing w:val="12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rPr>
          <w:spacing w:val="1"/>
        </w:rPr>
        <w:t>bottom</w:t>
      </w:r>
      <w:r>
        <w:rPr>
          <w:spacing w:val="16"/>
        </w:rPr>
        <w:t xml:space="preserve"> </w:t>
      </w:r>
      <w:r>
        <w:rPr>
          <w:spacing w:val="1"/>
        </w:rPr>
        <w:t>of</w:t>
      </w:r>
      <w:r>
        <w:rPr>
          <w:spacing w:val="12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rPr>
          <w:spacing w:val="1"/>
        </w:rPr>
        <w:t>median</w:t>
      </w:r>
      <w:r>
        <w:rPr>
          <w:spacing w:val="13"/>
        </w:rPr>
        <w:t xml:space="preserve"> </w:t>
      </w:r>
      <w:r>
        <w:rPr>
          <w:spacing w:val="1"/>
        </w:rPr>
        <w:t>delay</w:t>
      </w:r>
      <w:r>
        <w:rPr>
          <w:spacing w:val="10"/>
        </w:rPr>
        <w:t xml:space="preserve"> </w:t>
      </w:r>
      <w:r>
        <w:rPr>
          <w:spacing w:val="1"/>
        </w:rPr>
        <w:t>table</w:t>
      </w:r>
      <w:r>
        <w:rPr>
          <w:spacing w:val="14"/>
        </w:rPr>
        <w:t xml:space="preserve"> </w:t>
      </w:r>
      <w:r>
        <w:rPr>
          <w:spacing w:val="2"/>
        </w:rPr>
        <w:t>more</w:t>
      </w:r>
      <w:r>
        <w:rPr>
          <w:spacing w:val="14"/>
        </w:rPr>
        <w:t xml:space="preserve"> </w:t>
      </w:r>
      <w:r>
        <w:rPr>
          <w:spacing w:val="1"/>
        </w:rPr>
        <w:t>frequently</w:t>
      </w:r>
      <w:r>
        <w:rPr>
          <w:spacing w:val="9"/>
        </w:rPr>
        <w:t xml:space="preserve"> </w:t>
      </w:r>
      <w:r>
        <w:t>would</w:t>
      </w:r>
      <w:r>
        <w:rPr>
          <w:spacing w:val="56"/>
          <w:w w:val="101"/>
        </w:rPr>
        <w:t xml:space="preserve"> </w:t>
      </w:r>
      <w:r>
        <w:rPr>
          <w:spacing w:val="1"/>
        </w:rPr>
        <w:t>improve</w:t>
      </w:r>
      <w:r>
        <w:rPr>
          <w:spacing w:val="14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t>timeliness</w:t>
      </w:r>
      <w:r>
        <w:rPr>
          <w:spacing w:val="10"/>
        </w:rPr>
        <w:t xml:space="preserve"> </w:t>
      </w:r>
      <w:r>
        <w:rPr>
          <w:spacing w:val="1"/>
        </w:rPr>
        <w:t>of</w:t>
      </w:r>
      <w:r>
        <w:rPr>
          <w:spacing w:val="12"/>
        </w:rPr>
        <w:t xml:space="preserve"> </w:t>
      </w:r>
      <w:r>
        <w:rPr>
          <w:spacing w:val="1"/>
        </w:rPr>
        <w:t>the</w:t>
      </w:r>
      <w:r>
        <w:rPr>
          <w:spacing w:val="15"/>
        </w:rPr>
        <w:t xml:space="preserve"> </w:t>
      </w:r>
      <w:r>
        <w:rPr>
          <w:spacing w:val="1"/>
        </w:rPr>
        <w:t>reports</w:t>
      </w:r>
      <w:r>
        <w:rPr>
          <w:spacing w:val="10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rPr>
          <w:spacing w:val="-1"/>
        </w:rPr>
        <w:t>ProMED.</w:t>
      </w:r>
    </w:p>
    <w:p w14:paraId="4A7DAB75" w14:textId="77777777" w:rsidR="00B00C28" w:rsidRDefault="00916C09">
      <w:pPr>
        <w:pStyle w:val="BodyText"/>
        <w:spacing w:before="2" w:line="303" w:lineRule="auto"/>
        <w:ind w:left="561" w:right="199"/>
      </w:pPr>
      <w:r>
        <w:pict w14:anchorId="31BA8774">
          <v:group id="_x0000_s1028" style="position:absolute;left:0;text-align:left;margin-left:35.45pt;margin-top:5.75pt;width:3.15pt;height:3.05pt;z-index:251662848;mso-position-horizontal-relative:page" coordorigin="710,115" coordsize="63,61">
            <v:shape id="_x0000_s1029" style="position:absolute;left:710;top:115;width:63;height:61" coordorigin="710,115" coordsize="63,61" path="m747,176l721,171,710,156,713,129,725,115,754,117,768,127,772,144,766,166,747,176xe" fillcolor="black" stroked="f">
              <v:path arrowok="t"/>
            </v:shape>
            <w10:wrap anchorx="page"/>
          </v:group>
        </w:pict>
      </w:r>
      <w:r>
        <w:rPr>
          <w:spacing w:val="1"/>
        </w:rPr>
        <w:t>Many</w:t>
      </w:r>
      <w:r>
        <w:rPr>
          <w:spacing w:val="9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rPr>
          <w:spacing w:val="1"/>
        </w:rPr>
        <w:t>the</w:t>
      </w:r>
      <w:r>
        <w:rPr>
          <w:spacing w:val="14"/>
        </w:rPr>
        <w:t xml:space="preserve"> </w:t>
      </w:r>
      <w:r>
        <w:rPr>
          <w:spacing w:val="1"/>
        </w:rPr>
        <w:t>sources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1"/>
        </w:rPr>
        <w:t>longer</w:t>
      </w:r>
      <w:r>
        <w:rPr>
          <w:spacing w:val="16"/>
        </w:rPr>
        <w:t xml:space="preserve"> </w:t>
      </w:r>
      <w:r>
        <w:rPr>
          <w:spacing w:val="1"/>
        </w:rPr>
        <w:t>median</w:t>
      </w:r>
      <w:r>
        <w:rPr>
          <w:spacing w:val="14"/>
        </w:rPr>
        <w:t xml:space="preserve"> </w:t>
      </w:r>
      <w:r>
        <w:rPr>
          <w:spacing w:val="1"/>
        </w:rPr>
        <w:t>delays</w:t>
      </w:r>
      <w:r>
        <w:rPr>
          <w:spacing w:val="9"/>
        </w:rPr>
        <w:t xml:space="preserve"> </w:t>
      </w:r>
      <w:r>
        <w:rPr>
          <w:spacing w:val="1"/>
        </w:rPr>
        <w:t>have</w:t>
      </w:r>
      <w:r>
        <w:rPr>
          <w:spacing w:val="13"/>
        </w:rPr>
        <w:t xml:space="preserve"> </w:t>
      </w:r>
      <w:r>
        <w:t>relatively</w:t>
      </w:r>
      <w:r>
        <w:rPr>
          <w:spacing w:val="10"/>
        </w:rPr>
        <w:t xml:space="preserve"> </w:t>
      </w:r>
      <w:r>
        <w:rPr>
          <w:spacing w:val="1"/>
        </w:rPr>
        <w:t>fewer</w:t>
      </w:r>
      <w:r>
        <w:rPr>
          <w:spacing w:val="16"/>
        </w:rPr>
        <w:t xml:space="preserve"> </w:t>
      </w:r>
      <w:r>
        <w:rPr>
          <w:spacing w:val="1"/>
        </w:rPr>
        <w:t>reports</w:t>
      </w:r>
      <w:r>
        <w:rPr>
          <w:spacing w:val="9"/>
        </w:rPr>
        <w:t xml:space="preserve"> </w:t>
      </w:r>
      <w:r>
        <w:rPr>
          <w:spacing w:val="1"/>
        </w:rPr>
        <w:t>published</w:t>
      </w:r>
      <w:r>
        <w:rPr>
          <w:spacing w:val="14"/>
        </w:rPr>
        <w:t xml:space="preserve"> </w:t>
      </w:r>
      <w:r>
        <w:rPr>
          <w:spacing w:val="1"/>
        </w:rPr>
        <w:t>on</w:t>
      </w:r>
      <w:r>
        <w:rPr>
          <w:spacing w:val="13"/>
        </w:rPr>
        <w:t xml:space="preserve"> </w:t>
      </w:r>
      <w:r>
        <w:rPr>
          <w:spacing w:val="-1"/>
        </w:rPr>
        <w:t>ProMED.</w:t>
      </w:r>
      <w:r>
        <w:rPr>
          <w:spacing w:val="12"/>
        </w:rPr>
        <w:t xml:space="preserve"> </w:t>
      </w:r>
      <w:r>
        <w:t>It</w:t>
      </w:r>
      <w:r>
        <w:rPr>
          <w:spacing w:val="76"/>
          <w:w w:val="101"/>
        </w:rPr>
        <w:t xml:space="preserve"> </w:t>
      </w:r>
      <w:r>
        <w:t>could</w:t>
      </w:r>
      <w:r>
        <w:rPr>
          <w:spacing w:val="12"/>
        </w:rPr>
        <w:t xml:space="preserve"> </w:t>
      </w:r>
      <w:r>
        <w:rPr>
          <w:spacing w:val="1"/>
        </w:rPr>
        <w:t>be</w:t>
      </w:r>
      <w:r>
        <w:rPr>
          <w:spacing w:val="12"/>
        </w:rPr>
        <w:t xml:space="preserve"> </w:t>
      </w:r>
      <w:r>
        <w:rPr>
          <w:spacing w:val="1"/>
        </w:rPr>
        <w:t>that</w:t>
      </w:r>
      <w:r>
        <w:rPr>
          <w:spacing w:val="10"/>
        </w:rPr>
        <w:t xml:space="preserve"> </w:t>
      </w:r>
      <w:r>
        <w:rPr>
          <w:spacing w:val="1"/>
        </w:rPr>
        <w:t>their</w:t>
      </w:r>
      <w:r>
        <w:rPr>
          <w:spacing w:val="14"/>
        </w:rPr>
        <w:t xml:space="preserve"> </w:t>
      </w:r>
      <w:r>
        <w:rPr>
          <w:spacing w:val="1"/>
        </w:rPr>
        <w:t>articles</w:t>
      </w:r>
      <w:r>
        <w:rPr>
          <w:spacing w:val="8"/>
        </w:rPr>
        <w:t xml:space="preserve"> </w:t>
      </w:r>
      <w:r>
        <w:rPr>
          <w:spacing w:val="1"/>
        </w:rPr>
        <w:t>are</w:t>
      </w:r>
      <w:r>
        <w:rPr>
          <w:spacing w:val="13"/>
        </w:rPr>
        <w:t xml:space="preserve"> </w:t>
      </w:r>
      <w:r>
        <w:rPr>
          <w:spacing w:val="1"/>
        </w:rPr>
        <w:t>not</w:t>
      </w:r>
      <w:r>
        <w:rPr>
          <w:spacing w:val="10"/>
        </w:rPr>
        <w:t xml:space="preserve"> </w:t>
      </w:r>
      <w:r>
        <w:rPr>
          <w:spacing w:val="1"/>
        </w:rPr>
        <w:t>posted</w:t>
      </w:r>
      <w:r>
        <w:rPr>
          <w:spacing w:val="12"/>
        </w:rPr>
        <w:t xml:space="preserve"> </w:t>
      </w:r>
      <w:r>
        <w:rPr>
          <w:spacing w:val="1"/>
        </w:rPr>
        <w:t>as</w:t>
      </w:r>
      <w:r>
        <w:rPr>
          <w:spacing w:val="8"/>
        </w:rPr>
        <w:t xml:space="preserve"> </w:t>
      </w:r>
      <w:r>
        <w:rPr>
          <w:spacing w:val="1"/>
        </w:rPr>
        <w:t>often</w:t>
      </w:r>
      <w:r>
        <w:rPr>
          <w:spacing w:val="12"/>
        </w:rPr>
        <w:t xml:space="preserve"> </w:t>
      </w:r>
      <w:r>
        <w:rPr>
          <w:spacing w:val="1"/>
        </w:rPr>
        <w:t>as</w:t>
      </w:r>
      <w:r>
        <w:rPr>
          <w:spacing w:val="8"/>
        </w:rPr>
        <w:t xml:space="preserve"> </w:t>
      </w:r>
      <w:r>
        <w:rPr>
          <w:spacing w:val="1"/>
        </w:rPr>
        <w:t>others</w:t>
      </w:r>
      <w:r>
        <w:rPr>
          <w:spacing w:val="8"/>
        </w:rPr>
        <w:t xml:space="preserve"> </w:t>
      </w:r>
      <w:r>
        <w:rPr>
          <w:spacing w:val="1"/>
        </w:rPr>
        <w:t>because</w:t>
      </w:r>
      <w:r>
        <w:rPr>
          <w:spacing w:val="12"/>
        </w:rPr>
        <w:t xml:space="preserve"> </w:t>
      </w:r>
      <w:r>
        <w:rPr>
          <w:spacing w:val="1"/>
        </w:rPr>
        <w:t>they</w:t>
      </w:r>
      <w:r>
        <w:rPr>
          <w:spacing w:val="8"/>
        </w:rPr>
        <w:t xml:space="preserve"> </w:t>
      </w:r>
      <w:r>
        <w:rPr>
          <w:spacing w:val="2"/>
        </w:rPr>
        <w:t>aren't</w:t>
      </w:r>
      <w:r>
        <w:rPr>
          <w:spacing w:val="10"/>
        </w:rPr>
        <w:t xml:space="preserve"> </w:t>
      </w:r>
      <w:r>
        <w:rPr>
          <w:spacing w:val="1"/>
        </w:rPr>
        <w:t>checked</w:t>
      </w:r>
      <w:r>
        <w:rPr>
          <w:spacing w:val="12"/>
        </w:rPr>
        <w:t xml:space="preserve"> </w:t>
      </w:r>
      <w:r>
        <w:rPr>
          <w:spacing w:val="1"/>
        </w:rPr>
        <w:t>as</w:t>
      </w:r>
      <w:r>
        <w:rPr>
          <w:spacing w:val="68"/>
          <w:w w:val="101"/>
        </w:rPr>
        <w:t xml:space="preserve"> </w:t>
      </w:r>
      <w:r>
        <w:rPr>
          <w:spacing w:val="1"/>
        </w:rPr>
        <w:t>frequently,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it</w:t>
      </w:r>
      <w:r>
        <w:rPr>
          <w:spacing w:val="10"/>
        </w:rPr>
        <w:t xml:space="preserve"> </w:t>
      </w:r>
      <w:r>
        <w:t>could</w:t>
      </w:r>
      <w:r>
        <w:rPr>
          <w:spacing w:val="13"/>
        </w:rPr>
        <w:t xml:space="preserve"> </w:t>
      </w:r>
      <w:r>
        <w:rPr>
          <w:spacing w:val="1"/>
        </w:rPr>
        <w:t>be</w:t>
      </w:r>
      <w:r>
        <w:rPr>
          <w:spacing w:val="13"/>
        </w:rPr>
        <w:t xml:space="preserve"> </w:t>
      </w:r>
      <w:r>
        <w:rPr>
          <w:spacing w:val="1"/>
        </w:rPr>
        <w:t>that</w:t>
      </w:r>
      <w:r>
        <w:rPr>
          <w:spacing w:val="11"/>
        </w:rPr>
        <w:t xml:space="preserve"> </w:t>
      </w:r>
      <w:r>
        <w:rPr>
          <w:spacing w:val="1"/>
        </w:rPr>
        <w:t>they</w:t>
      </w:r>
      <w:r>
        <w:rPr>
          <w:spacing w:val="9"/>
        </w:rPr>
        <w:t xml:space="preserve"> </w:t>
      </w:r>
      <w:r>
        <w:rPr>
          <w:spacing w:val="2"/>
        </w:rPr>
        <w:t>aren't</w:t>
      </w:r>
      <w:r>
        <w:rPr>
          <w:spacing w:val="10"/>
        </w:rPr>
        <w:t xml:space="preserve"> </w:t>
      </w:r>
      <w:r>
        <w:rPr>
          <w:spacing w:val="1"/>
        </w:rPr>
        <w:t>checked</w:t>
      </w:r>
      <w:r>
        <w:rPr>
          <w:spacing w:val="13"/>
        </w:rPr>
        <w:t xml:space="preserve"> </w:t>
      </w:r>
      <w:r>
        <w:rPr>
          <w:spacing w:val="1"/>
        </w:rPr>
        <w:t>as</w:t>
      </w:r>
      <w:r>
        <w:rPr>
          <w:spacing w:val="9"/>
        </w:rPr>
        <w:t xml:space="preserve"> </w:t>
      </w:r>
      <w:r>
        <w:rPr>
          <w:spacing w:val="1"/>
        </w:rPr>
        <w:t>frequently</w:t>
      </w:r>
      <w:r>
        <w:rPr>
          <w:spacing w:val="9"/>
        </w:rPr>
        <w:t xml:space="preserve"> </w:t>
      </w:r>
      <w:r>
        <w:rPr>
          <w:spacing w:val="1"/>
        </w:rPr>
        <w:t>because</w:t>
      </w:r>
      <w:r>
        <w:rPr>
          <w:spacing w:val="13"/>
        </w:rPr>
        <w:t xml:space="preserve"> </w:t>
      </w:r>
      <w:r>
        <w:rPr>
          <w:spacing w:val="1"/>
        </w:rPr>
        <w:t>they</w:t>
      </w:r>
      <w:r>
        <w:rPr>
          <w:spacing w:val="8"/>
        </w:rPr>
        <w:t xml:space="preserve"> </w:t>
      </w:r>
      <w:r>
        <w:rPr>
          <w:spacing w:val="1"/>
        </w:rPr>
        <w:t>don't</w:t>
      </w:r>
      <w:r>
        <w:rPr>
          <w:spacing w:val="11"/>
        </w:rPr>
        <w:t xml:space="preserve"> </w:t>
      </w:r>
      <w:r>
        <w:rPr>
          <w:spacing w:val="1"/>
        </w:rPr>
        <w:t>have</w:t>
      </w:r>
      <w:r>
        <w:rPr>
          <w:spacing w:val="13"/>
        </w:rPr>
        <w:t xml:space="preserve"> </w:t>
      </w:r>
      <w:r>
        <w:rPr>
          <w:spacing w:val="1"/>
        </w:rPr>
        <w:t>as</w:t>
      </w:r>
      <w:r>
        <w:rPr>
          <w:spacing w:val="9"/>
        </w:rPr>
        <w:t xml:space="preserve"> </w:t>
      </w:r>
      <w:r>
        <w:rPr>
          <w:spacing w:val="1"/>
        </w:rPr>
        <w:t>many</w:t>
      </w:r>
      <w:r>
        <w:rPr>
          <w:spacing w:val="86"/>
          <w:w w:val="101"/>
        </w:rPr>
        <w:t xml:space="preserve"> </w:t>
      </w:r>
      <w:r>
        <w:rPr>
          <w:spacing w:val="1"/>
        </w:rPr>
        <w:t>articles</w:t>
      </w:r>
      <w:r>
        <w:rPr>
          <w:spacing w:val="8"/>
        </w:rPr>
        <w:t xml:space="preserve"> </w:t>
      </w:r>
      <w:r>
        <w:rPr>
          <w:spacing w:val="1"/>
        </w:rPr>
        <w:t>worthy</w:t>
      </w:r>
      <w:r>
        <w:rPr>
          <w:spacing w:val="9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rPr>
          <w:spacing w:val="1"/>
        </w:rPr>
        <w:t>posting.</w:t>
      </w:r>
      <w:r>
        <w:rPr>
          <w:spacing w:val="11"/>
        </w:rPr>
        <w:t xml:space="preserve"> </w:t>
      </w:r>
      <w:r>
        <w:rPr>
          <w:spacing w:val="-3"/>
        </w:rPr>
        <w:t>An</w:t>
      </w:r>
      <w:r>
        <w:rPr>
          <w:spacing w:val="14"/>
        </w:rPr>
        <w:t xml:space="preserve"> </w:t>
      </w:r>
      <w:r>
        <w:rPr>
          <w:spacing w:val="1"/>
        </w:rPr>
        <w:t>experiment</w:t>
      </w:r>
      <w:r>
        <w:rPr>
          <w:spacing w:val="11"/>
        </w:rPr>
        <w:t xml:space="preserve"> </w:t>
      </w:r>
      <w:r>
        <w:rPr>
          <w:spacing w:val="1"/>
        </w:rPr>
        <w:t>where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1"/>
        </w:rPr>
        <w:t>set</w:t>
      </w:r>
      <w:r>
        <w:rPr>
          <w:spacing w:val="11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rPr>
          <w:spacing w:val="1"/>
        </w:rPr>
        <w:t>sources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rPr>
          <w:spacing w:val="1"/>
        </w:rPr>
        <w:t>checked</w:t>
      </w:r>
      <w:r>
        <w:rPr>
          <w:spacing w:val="13"/>
        </w:rPr>
        <w:t xml:space="preserve"> </w:t>
      </w:r>
      <w:r>
        <w:rPr>
          <w:spacing w:val="1"/>
        </w:rPr>
        <w:t>every</w:t>
      </w:r>
      <w:r>
        <w:rPr>
          <w:spacing w:val="9"/>
        </w:rPr>
        <w:t xml:space="preserve"> </w:t>
      </w:r>
      <w:r>
        <w:rPr>
          <w:spacing w:val="1"/>
        </w:rPr>
        <w:t>day</w:t>
      </w:r>
      <w:r>
        <w:rPr>
          <w:spacing w:val="9"/>
        </w:rPr>
        <w:t xml:space="preserve"> </w:t>
      </w:r>
      <w:r>
        <w:t>could</w:t>
      </w:r>
      <w:r>
        <w:rPr>
          <w:spacing w:val="46"/>
          <w:w w:val="101"/>
        </w:rPr>
        <w:t xml:space="preserve"> </w:t>
      </w:r>
      <w:r>
        <w:rPr>
          <w:spacing w:val="1"/>
        </w:rPr>
        <w:t>determine</w:t>
      </w:r>
      <w:r>
        <w:rPr>
          <w:spacing w:val="12"/>
        </w:rPr>
        <w:t xml:space="preserve"> </w:t>
      </w:r>
      <w:r>
        <w:rPr>
          <w:spacing w:val="1"/>
        </w:rPr>
        <w:t>the</w:t>
      </w:r>
      <w:r>
        <w:rPr>
          <w:spacing w:val="13"/>
        </w:rPr>
        <w:t xml:space="preserve"> </w:t>
      </w:r>
      <w:r>
        <w:rPr>
          <w:spacing w:val="1"/>
        </w:rPr>
        <w:t>degree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rPr>
          <w:spacing w:val="-1"/>
        </w:rPr>
        <w:t>which</w:t>
      </w:r>
      <w:r>
        <w:rPr>
          <w:spacing w:val="13"/>
        </w:rPr>
        <w:t xml:space="preserve"> </w:t>
      </w:r>
      <w:r>
        <w:rPr>
          <w:spacing w:val="-1"/>
        </w:rPr>
        <w:t>it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1"/>
        </w:rPr>
        <w:t>one</w:t>
      </w:r>
      <w:r>
        <w:rPr>
          <w:spacing w:val="13"/>
        </w:rPr>
        <w:t xml:space="preserve"> </w:t>
      </w:r>
      <w:r>
        <w:t>case</w:t>
      </w:r>
      <w:r>
        <w:rPr>
          <w:spacing w:val="13"/>
        </w:rPr>
        <w:t xml:space="preserve"> </w:t>
      </w:r>
      <w:r>
        <w:rPr>
          <w:spacing w:val="1"/>
        </w:rPr>
        <w:t>or</w:t>
      </w:r>
      <w:r>
        <w:rPr>
          <w:spacing w:val="15"/>
        </w:rPr>
        <w:t xml:space="preserve"> </w:t>
      </w:r>
      <w:r>
        <w:rPr>
          <w:spacing w:val="1"/>
        </w:rPr>
        <w:t>the</w:t>
      </w:r>
      <w:r>
        <w:rPr>
          <w:spacing w:val="12"/>
        </w:rPr>
        <w:t xml:space="preserve"> </w:t>
      </w:r>
      <w:r>
        <w:rPr>
          <w:spacing w:val="1"/>
        </w:rPr>
        <w:t>other.</w:t>
      </w:r>
    </w:p>
    <w:p w14:paraId="522794E6" w14:textId="77777777" w:rsidR="00B00C28" w:rsidRDefault="00916C09">
      <w:pPr>
        <w:pStyle w:val="BodyText"/>
        <w:spacing w:before="2" w:line="303" w:lineRule="auto"/>
        <w:ind w:left="561" w:right="199"/>
      </w:pPr>
      <w:r>
        <w:pict w14:anchorId="5BEB4AE0">
          <v:group id="_x0000_s1026" style="position:absolute;left:0;text-align:left;margin-left:35.45pt;margin-top:5.75pt;width:3.15pt;height:3.05pt;z-index:251663872;mso-position-horizontal-relative:page" coordorigin="710,115" coordsize="63,61">
            <v:shape id="_x0000_s1027" style="position:absolute;left:710;top:115;width:63;height:61" coordorigin="710,115" coordsize="63,61" path="m747,176l721,171,710,156,713,129,725,115,754,117,768,127,772,144,766,166,747,176xe" fillcolor="black" stroked="f">
              <v:path arrowok="t"/>
            </v:shape>
            <w10:wrap anchorx="page"/>
          </v:group>
        </w:pict>
      </w:r>
      <w:r>
        <w:rPr>
          <w:spacing w:val="1"/>
        </w:rPr>
        <w:t>Many</w:t>
      </w:r>
      <w:r>
        <w:rPr>
          <w:spacing w:val="-2"/>
        </w:rPr>
        <w:t xml:space="preserve"> </w:t>
      </w:r>
      <w:r>
        <w:rPr>
          <w:spacing w:val="1"/>
        </w:rPr>
        <w:t>of the</w:t>
      </w:r>
      <w:r>
        <w:rPr>
          <w:spacing w:val="2"/>
        </w:rPr>
        <w:t xml:space="preserve"> </w:t>
      </w:r>
      <w:r>
        <w:rPr>
          <w:spacing w:val="1"/>
        </w:rPr>
        <w:t>sources</w:t>
      </w:r>
      <w:r>
        <w:rPr>
          <w:spacing w:val="-1"/>
        </w:rPr>
        <w:t xml:space="preserve"> with</w:t>
      </w:r>
      <w:r>
        <w:rPr>
          <w:spacing w:val="2"/>
        </w:rPr>
        <w:t xml:space="preserve"> </w:t>
      </w:r>
      <w:r>
        <w:rPr>
          <w:spacing w:val="1"/>
        </w:rPr>
        <w:t>longer</w:t>
      </w:r>
      <w:r>
        <w:rPr>
          <w:spacing w:val="5"/>
        </w:rPr>
        <w:t xml:space="preserve"> </w:t>
      </w:r>
      <w:r>
        <w:rPr>
          <w:spacing w:val="1"/>
        </w:rPr>
        <w:t>median</w:t>
      </w:r>
      <w:r>
        <w:rPr>
          <w:spacing w:val="2"/>
        </w:rPr>
        <w:t xml:space="preserve"> </w:t>
      </w:r>
      <w:r>
        <w:rPr>
          <w:spacing w:val="1"/>
        </w:rPr>
        <w:t>delays</w:t>
      </w:r>
      <w:r>
        <w:rPr>
          <w:spacing w:val="-1"/>
        </w:rPr>
        <w:t xml:space="preserve"> </w:t>
      </w:r>
      <w:r>
        <w:rPr>
          <w:spacing w:val="1"/>
        </w:rPr>
        <w:t>are</w:t>
      </w:r>
      <w:r>
        <w:rPr>
          <w:spacing w:val="2"/>
        </w:rPr>
        <w:t xml:space="preserve"> </w:t>
      </w:r>
      <w:r>
        <w:rPr>
          <w:spacing w:val="1"/>
        </w:rPr>
        <w:t>based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proofErr w:type="spellStart"/>
      <w:r>
        <w:t>non­English</w:t>
      </w:r>
      <w:proofErr w:type="spellEnd"/>
      <w:r>
        <w:rPr>
          <w:spacing w:val="2"/>
        </w:rPr>
        <w:t xml:space="preserve"> </w:t>
      </w:r>
      <w:r>
        <w:rPr>
          <w:spacing w:val="1"/>
        </w:rPr>
        <w:t>speaking</w:t>
      </w:r>
      <w:r>
        <w:rPr>
          <w:spacing w:val="3"/>
        </w:rPr>
        <w:t xml:space="preserve"> </w:t>
      </w:r>
      <w:r>
        <w:rPr>
          <w:spacing w:val="1"/>
        </w:rPr>
        <w:t>countries.</w:t>
      </w:r>
      <w:r>
        <w:rPr>
          <w:spacing w:val="70"/>
          <w:w w:val="101"/>
        </w:rPr>
        <w:t xml:space="preserve"> </w:t>
      </w:r>
      <w:r>
        <w:rPr>
          <w:spacing w:val="1"/>
        </w:rPr>
        <w:t>Focusing</w:t>
      </w:r>
      <w:r>
        <w:rPr>
          <w:spacing w:val="14"/>
        </w:rPr>
        <w:t xml:space="preserve"> </w:t>
      </w:r>
      <w:r>
        <w:rPr>
          <w:spacing w:val="1"/>
        </w:rPr>
        <w:t>on</w:t>
      </w:r>
      <w:r>
        <w:rPr>
          <w:spacing w:val="15"/>
        </w:rPr>
        <w:t xml:space="preserve"> </w:t>
      </w:r>
      <w:r>
        <w:rPr>
          <w:spacing w:val="1"/>
        </w:rPr>
        <w:t>news</w:t>
      </w:r>
      <w:r>
        <w:rPr>
          <w:spacing w:val="10"/>
        </w:rPr>
        <w:t xml:space="preserve"> </w:t>
      </w:r>
      <w:r>
        <w:rPr>
          <w:spacing w:val="1"/>
        </w:rPr>
        <w:t>sources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this</w:t>
      </w:r>
      <w:r>
        <w:rPr>
          <w:spacing w:val="10"/>
        </w:rPr>
        <w:t xml:space="preserve"> </w:t>
      </w:r>
      <w:r>
        <w:rPr>
          <w:spacing w:val="1"/>
        </w:rPr>
        <w:t>category</w:t>
      </w:r>
      <w:r>
        <w:rPr>
          <w:spacing w:val="10"/>
        </w:rPr>
        <w:t xml:space="preserve"> </w:t>
      </w:r>
      <w:r>
        <w:rPr>
          <w:spacing w:val="1"/>
        </w:rPr>
        <w:t>may</w:t>
      </w:r>
      <w:r>
        <w:rPr>
          <w:spacing w:val="10"/>
        </w:rPr>
        <w:t xml:space="preserve"> </w:t>
      </w:r>
      <w:r>
        <w:rPr>
          <w:spacing w:val="1"/>
        </w:rPr>
        <w:t>improve</w:t>
      </w:r>
      <w:r>
        <w:rPr>
          <w:spacing w:val="15"/>
        </w:rPr>
        <w:t xml:space="preserve"> </w:t>
      </w:r>
      <w:proofErr w:type="spellStart"/>
      <w:r>
        <w:t>ProMED's</w:t>
      </w:r>
      <w:proofErr w:type="spellEnd"/>
      <w:r>
        <w:rPr>
          <w:spacing w:val="10"/>
        </w:rPr>
        <w:t xml:space="preserve"> </w:t>
      </w:r>
      <w:r>
        <w:rPr>
          <w:spacing w:val="1"/>
        </w:rPr>
        <w:t>balance</w:t>
      </w:r>
      <w:r>
        <w:rPr>
          <w:spacing w:val="14"/>
        </w:rPr>
        <w:t xml:space="preserve"> </w:t>
      </w:r>
      <w:r>
        <w:rPr>
          <w:spacing w:val="1"/>
        </w:rPr>
        <w:t>of</w:t>
      </w:r>
      <w:r>
        <w:rPr>
          <w:spacing w:val="13"/>
        </w:rPr>
        <w:t xml:space="preserve"> </w:t>
      </w:r>
      <w:r>
        <w:rPr>
          <w:spacing w:val="1"/>
        </w:rPr>
        <w:t>reporting</w:t>
      </w:r>
      <w:r>
        <w:rPr>
          <w:spacing w:val="14"/>
        </w:rPr>
        <w:t xml:space="preserve"> </w:t>
      </w:r>
      <w:r>
        <w:rPr>
          <w:spacing w:val="1"/>
        </w:rPr>
        <w:t>(see</w:t>
      </w:r>
      <w:r>
        <w:rPr>
          <w:spacing w:val="15"/>
        </w:rPr>
        <w:t xml:space="preserve"> </w:t>
      </w:r>
      <w:r>
        <w:rPr>
          <w:spacing w:val="1"/>
        </w:rPr>
        <w:t>the</w:t>
      </w:r>
      <w:r>
        <w:rPr>
          <w:spacing w:val="15"/>
        </w:rPr>
        <w:t xml:space="preserve"> </w:t>
      </w:r>
      <w:r>
        <w:rPr>
          <w:spacing w:val="1"/>
        </w:rPr>
        <w:t>top</w:t>
      </w:r>
    </w:p>
    <w:p w14:paraId="53881CE3" w14:textId="77777777" w:rsidR="00B00C28" w:rsidRDefault="00916C09">
      <w:pPr>
        <w:pStyle w:val="BodyText"/>
        <w:spacing w:before="101"/>
        <w:ind w:left="561"/>
      </w:pPr>
      <w:proofErr w:type="gramStart"/>
      <w:r>
        <w:rPr>
          <w:spacing w:val="1"/>
        </w:rPr>
        <w:t>sources</w:t>
      </w:r>
      <w:proofErr w:type="gramEnd"/>
      <w:r>
        <w:rPr>
          <w:spacing w:val="10"/>
        </w:rPr>
        <w:t xml:space="preserve"> </w:t>
      </w:r>
      <w:r>
        <w:rPr>
          <w:spacing w:val="1"/>
        </w:rPr>
        <w:t>at</w:t>
      </w:r>
      <w:r>
        <w:rPr>
          <w:spacing w:val="13"/>
        </w:rPr>
        <w:t xml:space="preserve"> </w:t>
      </w:r>
      <w:r>
        <w:rPr>
          <w:spacing w:val="1"/>
        </w:rPr>
        <w:t>the</w:t>
      </w:r>
      <w:r>
        <w:rPr>
          <w:spacing w:val="15"/>
        </w:rPr>
        <w:t xml:space="preserve"> </w:t>
      </w:r>
      <w:r>
        <w:rPr>
          <w:spacing w:val="1"/>
        </w:rPr>
        <w:t>top)</w:t>
      </w:r>
      <w:r>
        <w:rPr>
          <w:spacing w:val="17"/>
        </w:rPr>
        <w:t xml:space="preserve"> </w:t>
      </w:r>
      <w:r>
        <w:rPr>
          <w:spacing w:val="1"/>
        </w:rPr>
        <w:t>and</w:t>
      </w:r>
      <w:r>
        <w:rPr>
          <w:spacing w:val="15"/>
        </w:rPr>
        <w:t xml:space="preserve"> </w:t>
      </w:r>
      <w:r>
        <w:rPr>
          <w:spacing w:val="1"/>
        </w:rPr>
        <w:t>decrease</w:t>
      </w:r>
      <w:r>
        <w:rPr>
          <w:spacing w:val="15"/>
        </w:rPr>
        <w:t xml:space="preserve"> </w:t>
      </w:r>
      <w:r>
        <w:rPr>
          <w:spacing w:val="-1"/>
        </w:rPr>
        <w:t>its</w:t>
      </w:r>
      <w:r>
        <w:rPr>
          <w:spacing w:val="11"/>
        </w:rPr>
        <w:t xml:space="preserve"> </w:t>
      </w:r>
      <w:r>
        <w:rPr>
          <w:spacing w:val="1"/>
        </w:rPr>
        <w:t>overall</w:t>
      </w:r>
      <w:r>
        <w:rPr>
          <w:spacing w:val="9"/>
        </w:rPr>
        <w:t xml:space="preserve"> </w:t>
      </w:r>
      <w:r>
        <w:rPr>
          <w:spacing w:val="1"/>
        </w:rPr>
        <w:t>reporting</w:t>
      </w:r>
      <w:r>
        <w:rPr>
          <w:spacing w:val="15"/>
        </w:rPr>
        <w:t xml:space="preserve"> </w:t>
      </w:r>
      <w:r>
        <w:rPr>
          <w:spacing w:val="1"/>
        </w:rPr>
        <w:t>delay.</w:t>
      </w:r>
    </w:p>
    <w:p w14:paraId="27C9086F" w14:textId="77777777" w:rsidR="00B00C28" w:rsidRDefault="00B00C28">
      <w:pPr>
        <w:rPr>
          <w:rFonts w:ascii="Arial" w:eastAsia="Arial" w:hAnsi="Arial" w:cs="Arial"/>
        </w:rPr>
      </w:pPr>
    </w:p>
    <w:p w14:paraId="6655473D" w14:textId="77777777" w:rsidR="00B00C28" w:rsidRDefault="00B00C28">
      <w:pPr>
        <w:rPr>
          <w:rFonts w:ascii="Arial" w:eastAsia="Arial" w:hAnsi="Arial" w:cs="Arial"/>
        </w:rPr>
      </w:pPr>
    </w:p>
    <w:p w14:paraId="709AE2D9" w14:textId="77777777" w:rsidR="00B00C28" w:rsidRDefault="00B00C28">
      <w:pPr>
        <w:spacing w:before="3"/>
        <w:rPr>
          <w:rFonts w:ascii="Arial" w:eastAsia="Arial" w:hAnsi="Arial" w:cs="Arial"/>
          <w:sz w:val="19"/>
          <w:szCs w:val="19"/>
        </w:rPr>
      </w:pPr>
    </w:p>
    <w:p w14:paraId="00FD8A0F" w14:textId="77777777" w:rsidR="00B00C28" w:rsidRDefault="00916C09">
      <w:pPr>
        <w:pStyle w:val="Heading2"/>
        <w:spacing w:line="288" w:lineRule="exact"/>
        <w:ind w:right="199"/>
        <w:rPr>
          <w:b w:val="0"/>
          <w:bCs w:val="0"/>
        </w:rPr>
      </w:pPr>
      <w:hyperlink r:id="rId36">
        <w:r>
          <w:rPr>
            <w:spacing w:val="-1"/>
            <w:u w:val="single" w:color="000000"/>
          </w:rPr>
          <w:t>Visualization</w:t>
        </w:r>
        <w:r>
          <w:rPr>
            <w:spacing w:val="-32"/>
            <w:u w:val="single" w:color="000000"/>
          </w:rPr>
          <w:t xml:space="preserve"> </w:t>
        </w:r>
        <w:r>
          <w:rPr>
            <w:u w:val="single" w:color="000000"/>
          </w:rPr>
          <w:t>mockups</w:t>
        </w:r>
        <w:r>
          <w:rPr>
            <w:spacing w:val="27"/>
            <w:w w:val="99"/>
          </w:rPr>
          <w:t xml:space="preserve"> </w:t>
        </w:r>
        <w:r>
          <w:rPr>
            <w:w w:val="95"/>
            <w:u w:val="single" w:color="000000"/>
          </w:rPr>
          <w:t>(https://docs.google.com/presentation/d/1SEgH6in0YrbgymOVc8qgQQ88v­</w:t>
        </w:r>
        <w:r>
          <w:rPr>
            <w:w w:val="33"/>
          </w:rPr>
          <w:t xml:space="preserve"> </w:t>
        </w:r>
        <w:r>
          <w:rPr>
            <w:u w:val="single" w:color="000000"/>
          </w:rPr>
          <w:t>SEntXLSNMPC790EuU/</w:t>
        </w:r>
        <w:proofErr w:type="spellStart"/>
        <w:r>
          <w:rPr>
            <w:u w:val="single" w:color="000000"/>
          </w:rPr>
          <w:t>edit?usp</w:t>
        </w:r>
        <w:proofErr w:type="spellEnd"/>
        <w:r>
          <w:rPr>
            <w:u w:val="single" w:color="000000"/>
          </w:rPr>
          <w:t>=sharing)</w:t>
        </w:r>
      </w:hyperlink>
    </w:p>
    <w:sectPr w:rsidR="00B00C28">
      <w:headerReference w:type="default" r:id="rId37"/>
      <w:pgSz w:w="12220" w:h="15820"/>
      <w:pgMar w:top="740" w:right="94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AF5E045" w14:textId="77777777" w:rsidR="00000000" w:rsidRDefault="00916C09">
      <w:r>
        <w:separator/>
      </w:r>
    </w:p>
  </w:endnote>
  <w:endnote w:type="continuationSeparator" w:id="0">
    <w:p w14:paraId="78C0BC91" w14:textId="77777777" w:rsidR="00000000" w:rsidRDefault="0091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CA45621" w14:textId="77777777" w:rsidR="00000000" w:rsidRDefault="00916C09">
      <w:r>
        <w:separator/>
      </w:r>
    </w:p>
  </w:footnote>
  <w:footnote w:type="continuationSeparator" w:id="0">
    <w:p w14:paraId="619B011F" w14:textId="77777777" w:rsidR="00000000" w:rsidRDefault="00916C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A4E9117" w14:textId="77777777" w:rsidR="00B00C28" w:rsidRDefault="00916C09">
    <w:pPr>
      <w:spacing w:line="14" w:lineRule="auto"/>
      <w:rPr>
        <w:sz w:val="20"/>
        <w:szCs w:val="20"/>
      </w:rPr>
    </w:pPr>
    <w:r>
      <w:pict w14:anchorId="6BEF886E"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34.8pt;margin-top:18.95pt;width:51.3pt;height:18.1pt;z-index:-38560;mso-position-horizontal-relative:page;mso-position-vertical-relative:page" filled="f" stroked="f">
          <v:textbox inset="0,0,0,0">
            <w:txbxContent>
              <w:p w14:paraId="1A0334E8" w14:textId="77777777" w:rsidR="00B00C28" w:rsidRDefault="00916C09">
                <w:pPr>
                  <w:pStyle w:val="BodyText"/>
                  <w:spacing w:line="243" w:lineRule="exact"/>
                  <w:ind w:left="20"/>
                  <w:rPr>
                    <w:rFonts w:ascii="Consolas" w:eastAsia="Consolas" w:hAnsi="Consolas" w:cs="Consolas"/>
                  </w:rPr>
                </w:pPr>
                <w:proofErr w:type="gramStart"/>
                <w:r>
                  <w:rPr>
                    <w:rFonts w:ascii="Consolas"/>
                  </w:rPr>
                  <w:t>Out[</w:t>
                </w:r>
                <w:proofErr w:type="gramEnd"/>
                <w:r>
                  <w:fldChar w:fldCharType="begin"/>
                </w:r>
                <w:r>
                  <w:rPr>
                    <w:rFonts w:ascii="Consolas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onsolas"/>
                    <w:noProof/>
                  </w:rPr>
                  <w:t>27</w:t>
                </w:r>
                <w:r>
                  <w:fldChar w:fldCharType="end"/>
                </w:r>
                <w:r>
                  <w:rPr>
                    <w:rFonts w:ascii="Consolas"/>
                  </w:rPr>
                  <w:t>]: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58B87BE" w14:textId="77777777" w:rsidR="00B00C28" w:rsidRDefault="00B00C28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AC9A733" w14:textId="77777777" w:rsidR="00B00C28" w:rsidRDefault="00B00C28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DC02E3F" w14:textId="77777777" w:rsidR="00B00C28" w:rsidRDefault="00B00C28">
    <w:pPr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C520835" w14:textId="77777777" w:rsidR="00B00C28" w:rsidRDefault="00916C09">
    <w:pPr>
      <w:spacing w:line="14" w:lineRule="auto"/>
      <w:rPr>
        <w:sz w:val="20"/>
        <w:szCs w:val="20"/>
      </w:rPr>
    </w:pPr>
    <w:r>
      <w:pict w14:anchorId="5F51CDAF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34.8pt;margin-top:23.9pt;width:51.3pt;height:13.25pt;z-index:-38536;mso-position-horizontal-relative:page;mso-position-vertical-relative:page" filled="f" stroked="f">
          <v:textbox inset="0,0,0,0">
            <w:txbxContent>
              <w:p w14:paraId="1DC609F8" w14:textId="77777777" w:rsidR="00B00C28" w:rsidRDefault="00916C09">
                <w:pPr>
                  <w:pStyle w:val="BodyText"/>
                  <w:spacing w:line="243" w:lineRule="exact"/>
                  <w:ind w:left="20"/>
                  <w:rPr>
                    <w:rFonts w:ascii="Consolas" w:eastAsia="Consolas" w:hAnsi="Consolas" w:cs="Consolas"/>
                  </w:rPr>
                </w:pPr>
                <w:proofErr w:type="gramStart"/>
                <w:r>
                  <w:rPr>
                    <w:rFonts w:ascii="Consolas"/>
                  </w:rPr>
                  <w:t>Out[</w:t>
                </w:r>
                <w:proofErr w:type="gramEnd"/>
                <w:r>
                  <w:fldChar w:fldCharType="begin"/>
                </w:r>
                <w:r>
                  <w:rPr>
                    <w:rFonts w:ascii="Consolas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onsolas"/>
                    <w:noProof/>
                  </w:rPr>
                  <w:t>33</w:t>
                </w:r>
                <w:r>
                  <w:fldChar w:fldCharType="end"/>
                </w:r>
                <w:r>
                  <w:rPr>
                    <w:rFonts w:ascii="Consolas"/>
                  </w:rPr>
                  <w:t>]: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A0548ED" w14:textId="77777777" w:rsidR="00B00C28" w:rsidRDefault="00B00C28"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00C28"/>
    <w:rsid w:val="00916C09"/>
    <w:rsid w:val="009653E1"/>
    <w:rsid w:val="00B00C28"/>
    <w:rsid w:val="00F9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4908ED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33"/>
      <w:ind w:left="113"/>
      <w:outlineLvl w:val="0"/>
    </w:pPr>
    <w:rPr>
      <w:rFonts w:ascii="Arial" w:eastAsia="Arial" w:hAnsi="Arial"/>
      <w:b/>
      <w:bCs/>
      <w:sz w:val="35"/>
      <w:szCs w:val="35"/>
    </w:rPr>
  </w:style>
  <w:style w:type="paragraph" w:styleId="Heading2">
    <w:name w:val="heading 2"/>
    <w:basedOn w:val="Normal"/>
    <w:uiPriority w:val="1"/>
    <w:qFormat/>
    <w:pPr>
      <w:ind w:left="113"/>
      <w:outlineLvl w:val="1"/>
    </w:pPr>
    <w:rPr>
      <w:rFonts w:ascii="Arial" w:eastAsia="Arial" w:hAnsi="Arial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3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938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2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promedmail.org/direct.php?id=3249609" TargetMode="External"/><Relationship Id="rId21" Type="http://schemas.openxmlformats.org/officeDocument/2006/relationships/hyperlink" Target="http://www.promedmail.org/direct.php?id=616798" TargetMode="External"/><Relationship Id="rId22" Type="http://schemas.openxmlformats.org/officeDocument/2006/relationships/hyperlink" Target="http://www.promedmail.org/direct.php?id=316957" TargetMode="External"/><Relationship Id="rId23" Type="http://schemas.openxmlformats.org/officeDocument/2006/relationships/hyperlink" Target="http://www.promedmail.org/direct.php?id=2499421" TargetMode="External"/><Relationship Id="rId24" Type="http://schemas.openxmlformats.org/officeDocument/2006/relationships/hyperlink" Target="http://www.promedmail.org/direct.php?id=30982" TargetMode="External"/><Relationship Id="rId25" Type="http://schemas.openxmlformats.org/officeDocument/2006/relationships/hyperlink" Target="http://www.promedmail.org/direct.php?id=27838" TargetMode="External"/><Relationship Id="rId26" Type="http://schemas.openxmlformats.org/officeDocument/2006/relationships/hyperlink" Target="http://www.promedmail.org/direct.php?id=2969" TargetMode="External"/><Relationship Id="rId27" Type="http://schemas.openxmlformats.org/officeDocument/2006/relationships/hyperlink" Target="http://www.promedmail.org/direct.php?id=429324" TargetMode="External"/><Relationship Id="rId28" Type="http://schemas.openxmlformats.org/officeDocument/2006/relationships/hyperlink" Target="http://www.promedmail.org/direct.php?id=1553832" TargetMode="External"/><Relationship Id="rId29" Type="http://schemas.openxmlformats.org/officeDocument/2006/relationships/hyperlink" Target="http://www.promedmail.org/direct.php?id=1142303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hyperlink" Target="http://www.promedmail.org/direct.php?id=1251636" TargetMode="External"/><Relationship Id="rId31" Type="http://schemas.openxmlformats.org/officeDocument/2006/relationships/hyperlink" Target="http://www.promedmail.org/direct.php?id=2746" TargetMode="External"/><Relationship Id="rId32" Type="http://schemas.openxmlformats.org/officeDocument/2006/relationships/hyperlink" Target="http://www.promedmail.org/direct.php?id=2207525" TargetMode="External"/><Relationship Id="rId9" Type="http://schemas.openxmlformats.org/officeDocument/2006/relationships/header" Target="header2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yperlink" Target="https://docs.google.com/presentation/d/1SEgH6in0YrbgymOVc8qgQQ88v-SEntXLSNMPC790EuU/edit?usp=sharing" TargetMode="External"/><Relationship Id="rId33" Type="http://schemas.openxmlformats.org/officeDocument/2006/relationships/hyperlink" Target="http://www.promedmail.org/direct.php?id=2207527" TargetMode="External"/><Relationship Id="rId34" Type="http://schemas.openxmlformats.org/officeDocument/2006/relationships/hyperlink" Target="http://www.promedmail.org/direct.php?id=555233" TargetMode="External"/><Relationship Id="rId35" Type="http://schemas.openxmlformats.org/officeDocument/2006/relationships/hyperlink" Target="http://www.promedmail.org/direct.php?id=1606529" TargetMode="External"/><Relationship Id="rId36" Type="http://schemas.openxmlformats.org/officeDocument/2006/relationships/hyperlink" Target="https://docs.google.com/presentation/d/1SEgH6in0YrbgymOVc8qgQQ88v-SEntXLSNMPC790EuU/edit?usp=sharing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3.xml"/><Relationship Id="rId13" Type="http://schemas.openxmlformats.org/officeDocument/2006/relationships/image" Target="media/image3.png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hyperlink" Target="http://www.promedmail.org/direct.php?id=14438" TargetMode="External"/><Relationship Id="rId17" Type="http://schemas.openxmlformats.org/officeDocument/2006/relationships/hyperlink" Target="http://www.promedmail.org/direct.php?id=316957" TargetMode="External"/><Relationship Id="rId18" Type="http://schemas.openxmlformats.org/officeDocument/2006/relationships/hyperlink" Target="http://www.promedmail.org/direct.php?id=2746" TargetMode="External"/><Relationship Id="rId19" Type="http://schemas.openxmlformats.org/officeDocument/2006/relationships/hyperlink" Target="http://www.promedmail.org/direct.php?id=1182070" TargetMode="External"/><Relationship Id="rId37" Type="http://schemas.openxmlformats.org/officeDocument/2006/relationships/header" Target="header6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2074</Words>
  <Characters>11825</Characters>
  <Application>Microsoft Macintosh Word</Application>
  <DocSecurity>0</DocSecurity>
  <Lines>98</Lines>
  <Paragraphs>27</Paragraphs>
  <ScaleCrop>false</ScaleCrop>
  <Company>Ecohelth Alliance</Company>
  <LinksUpToDate>false</LinksUpToDate>
  <CharactersWithSpaces>13872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Huff</cp:lastModifiedBy>
  <cp:revision>4</cp:revision>
  <dcterms:created xsi:type="dcterms:W3CDTF">2015-08-04T13:16:00Z</dcterms:created>
  <dcterms:modified xsi:type="dcterms:W3CDTF">2015-08-05T13:00:00Z</dcterms:modified>
</cp:coreProperties>
</file>